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768DB" w14:textId="1AE06AB8"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B91D42" w:rsidRPr="00B91D42">
        <w:rPr>
          <w:rFonts w:ascii="Verdana" w:hAnsi="Verdana" w:cstheme="minorHAnsi"/>
          <w:b/>
          <w:sz w:val="28"/>
          <w:szCs w:val="28"/>
          <w:u w:val="single"/>
        </w:rPr>
        <w:t>Odstranění dřevěných pražců u OŘ HKR 2025 - 2026</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3D866B07"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del w:id="1" w:author="Králová Lenka, Ing." w:date="2024-10-18T09:00:00Z" w16du:dateUtc="2024-10-18T07:00:00Z">
        <w:r w:rsidRPr="00F4144A" w:rsidDel="009B0EC3">
          <w:rPr>
            <w:rFonts w:ascii="Verdana" w:hAnsi="Verdana" w:cstheme="minorHAnsi"/>
            <w:b/>
            <w:sz w:val="22"/>
            <w:highlight w:val="cyan"/>
            <w:u w:val="single"/>
          </w:rPr>
          <w:fldChar w:fldCharType="begin">
            <w:ffData>
              <w:name w:val="Text2"/>
              <w:enabled/>
              <w:calcOnExit w:val="0"/>
              <w:textInput>
                <w:default w:val="&quot;[VLOŽÍ OBJEDNATEL]&quot;"/>
              </w:textInput>
            </w:ffData>
          </w:fldChar>
        </w:r>
        <w:r w:rsidRPr="00F4144A" w:rsidDel="009B0EC3">
          <w:rPr>
            <w:rFonts w:ascii="Verdana" w:hAnsi="Verdana" w:cstheme="minorHAnsi"/>
            <w:b/>
            <w:sz w:val="22"/>
            <w:highlight w:val="cyan"/>
            <w:u w:val="single"/>
          </w:rPr>
          <w:delInstrText xml:space="preserve"> FORMTEXT </w:delInstrText>
        </w:r>
        <w:r w:rsidRPr="00F4144A" w:rsidDel="009B0EC3">
          <w:rPr>
            <w:rFonts w:ascii="Verdana" w:hAnsi="Verdana" w:cstheme="minorHAnsi"/>
            <w:b/>
            <w:sz w:val="22"/>
            <w:highlight w:val="cyan"/>
            <w:u w:val="single"/>
          </w:rPr>
        </w:r>
        <w:r w:rsidRPr="00F4144A" w:rsidDel="009B0EC3">
          <w:rPr>
            <w:rFonts w:ascii="Verdana" w:hAnsi="Verdana" w:cstheme="minorHAnsi"/>
            <w:b/>
            <w:sz w:val="22"/>
            <w:highlight w:val="cyan"/>
            <w:u w:val="single"/>
          </w:rPr>
          <w:fldChar w:fldCharType="separate"/>
        </w:r>
        <w:r w:rsidRPr="00F4144A" w:rsidDel="009B0EC3">
          <w:rPr>
            <w:rFonts w:ascii="Verdana" w:hAnsi="Verdana" w:cstheme="minorHAnsi"/>
            <w:b/>
            <w:sz w:val="22"/>
            <w:highlight w:val="cyan"/>
            <w:u w:val="single"/>
          </w:rPr>
          <w:delText>"[VLOŽÍ OBJEDNATEL]"</w:delText>
        </w:r>
        <w:r w:rsidRPr="00F4144A" w:rsidDel="009B0EC3">
          <w:rPr>
            <w:rFonts w:ascii="Verdana" w:hAnsi="Verdana" w:cstheme="minorHAnsi"/>
            <w:b/>
            <w:sz w:val="22"/>
            <w:highlight w:val="cyan"/>
            <w:u w:val="single"/>
          </w:rPr>
          <w:fldChar w:fldCharType="end"/>
        </w:r>
      </w:del>
      <w:ins w:id="2" w:author="Králová Lenka, Ing." w:date="2024-10-18T09:00:00Z" w16du:dateUtc="2024-10-18T07:00:00Z">
        <w:r w:rsidR="009B0EC3">
          <w:rPr>
            <w:rFonts w:ascii="Verdana" w:hAnsi="Verdana" w:cstheme="minorHAnsi"/>
            <w:b/>
            <w:sz w:val="22"/>
            <w:u w:val="single"/>
          </w:rPr>
          <w:t>64024110</w:t>
        </w:r>
      </w:ins>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Pr>
          <w:rFonts w:ascii="Verdana" w:hAnsi="Verdana" w:cstheme="minorHAnsi"/>
          <w:sz w:val="18"/>
          <w:szCs w:val="18"/>
        </w:rPr>
        <w:t>Pavlou Kosinovou</w:t>
      </w:r>
      <w:r w:rsidR="00E47E09">
        <w:rPr>
          <w:rFonts w:ascii="Verdana" w:hAnsi="Verdana" w:cstheme="minorHAnsi"/>
          <w:sz w:val="18"/>
          <w:szCs w:val="18"/>
        </w:rPr>
        <w:t>, ředitel</w:t>
      </w:r>
      <w:r w:rsidR="002168EF">
        <w:rPr>
          <w:rFonts w:ascii="Verdana" w:hAnsi="Verdana" w:cstheme="minorHAnsi"/>
          <w:sz w:val="18"/>
          <w:szCs w:val="18"/>
        </w:rPr>
        <w:t>kou</w:t>
      </w:r>
      <w:r w:rsidR="00E47E09">
        <w:rPr>
          <w:rFonts w:ascii="Verdana" w:hAnsi="Verdana" w:cstheme="minorHAnsi"/>
          <w:sz w:val="18"/>
          <w:szCs w:val="18"/>
        </w:rPr>
        <w:t xml:space="preserve"> Oblastního ředitelství Hradec Králové, </w:t>
      </w:r>
      <w:r w:rsidR="00FE0C14">
        <w:rPr>
          <w:rFonts w:ascii="Verdana" w:hAnsi="Verdana" w:cstheme="minorHAnsi"/>
          <w:sz w:val="18"/>
          <w:szCs w:val="18"/>
        </w:rPr>
        <w:t>na </w:t>
      </w:r>
      <w:r w:rsidR="00604624" w:rsidRPr="00604624">
        <w:rPr>
          <w:rFonts w:ascii="Verdana" w:hAnsi="Verdana" w:cstheme="minorHAnsi"/>
          <w:sz w:val="18"/>
          <w:szCs w:val="18"/>
        </w:rPr>
        <w:t xml:space="preserve">základě </w:t>
      </w:r>
      <w:r w:rsidR="00604624" w:rsidRPr="00B91D42">
        <w:rPr>
          <w:rFonts w:ascii="Verdana" w:hAnsi="Verdana" w:cstheme="minorHAnsi"/>
          <w:sz w:val="18"/>
          <w:szCs w:val="18"/>
        </w:rPr>
        <w:t>pověření č. 3</w:t>
      </w:r>
      <w:r w:rsidR="002168EF" w:rsidRPr="00B91D42">
        <w:rPr>
          <w:rFonts w:ascii="Verdana" w:hAnsi="Verdana" w:cstheme="minorHAnsi"/>
          <w:sz w:val="18"/>
          <w:szCs w:val="18"/>
        </w:rPr>
        <w:t>430</w:t>
      </w:r>
      <w:r w:rsidR="00604624" w:rsidRPr="00B91D42">
        <w:rPr>
          <w:rFonts w:ascii="Verdana" w:hAnsi="Verdana" w:cstheme="minorHAnsi"/>
          <w:sz w:val="18"/>
          <w:szCs w:val="18"/>
        </w:rPr>
        <w:t xml:space="preserve"> ze dne 1</w:t>
      </w:r>
      <w:r w:rsidR="002168EF" w:rsidRPr="00B91D42">
        <w:rPr>
          <w:rFonts w:ascii="Verdana" w:hAnsi="Verdana" w:cstheme="minorHAnsi"/>
          <w:sz w:val="18"/>
          <w:szCs w:val="18"/>
        </w:rPr>
        <w:t>2</w:t>
      </w:r>
      <w:r w:rsidR="00604624" w:rsidRPr="00B91D42">
        <w:rPr>
          <w:rFonts w:ascii="Verdana" w:hAnsi="Verdana" w:cstheme="minorHAnsi"/>
          <w:sz w:val="18"/>
          <w:szCs w:val="18"/>
        </w:rPr>
        <w:t xml:space="preserve">. </w:t>
      </w:r>
      <w:r w:rsidR="002168EF" w:rsidRPr="00B91D42">
        <w:rPr>
          <w:rFonts w:ascii="Verdana" w:hAnsi="Verdana" w:cstheme="minorHAnsi"/>
          <w:sz w:val="18"/>
          <w:szCs w:val="18"/>
        </w:rPr>
        <w:t>12</w:t>
      </w:r>
      <w:r w:rsidR="00604624" w:rsidRPr="00B91D42">
        <w:rPr>
          <w:rFonts w:ascii="Verdana" w:hAnsi="Verdana" w:cstheme="minorHAnsi"/>
          <w:sz w:val="18"/>
          <w:szCs w:val="18"/>
        </w:rPr>
        <w:t>. 202</w:t>
      </w:r>
      <w:r w:rsidR="002168EF" w:rsidRPr="00B91D42">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9B0EC3"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3"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3"/>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4EAD4E64"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DD1F5B">
        <w:rPr>
          <w:rFonts w:ascii="Verdana" w:hAnsi="Verdana" w:cstheme="minorHAnsi"/>
          <w:sz w:val="18"/>
          <w:szCs w:val="18"/>
        </w:rPr>
        <w:t xml:space="preserve">podlimitní </w:t>
      </w:r>
      <w:r w:rsidRPr="00DD1F5B">
        <w:rPr>
          <w:rFonts w:ascii="Verdana" w:hAnsi="Verdana" w:cstheme="minorHAnsi"/>
          <w:sz w:val="18"/>
          <w:szCs w:val="18"/>
        </w:rPr>
        <w:t>sektorové veřejné zakáz</w:t>
      </w:r>
      <w:r w:rsidR="00161E4D" w:rsidRPr="00DD1F5B">
        <w:rPr>
          <w:rFonts w:ascii="Verdana" w:hAnsi="Verdana" w:cstheme="minorHAnsi"/>
          <w:sz w:val="18"/>
          <w:szCs w:val="18"/>
        </w:rPr>
        <w:t>ce</w:t>
      </w:r>
      <w:r w:rsidRPr="002507FA">
        <w:rPr>
          <w:rFonts w:ascii="Verdana" w:hAnsi="Verdana" w:cstheme="minorHAnsi"/>
          <w:sz w:val="18"/>
          <w:szCs w:val="18"/>
        </w:rPr>
        <w:t xml:space="preserve"> s názvem </w:t>
      </w:r>
      <w:r w:rsidR="00DD1F5B" w:rsidRPr="00DD1F5B">
        <w:rPr>
          <w:rFonts w:ascii="Verdana" w:hAnsi="Verdana" w:cstheme="minorHAnsi"/>
          <w:b/>
          <w:bCs/>
          <w:sz w:val="18"/>
          <w:szCs w:val="18"/>
        </w:rPr>
        <w:t>Odstranění dřevěných pražců u OŘ HKR 2025 - 2026</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5A3CD2" w:rsidRPr="005F19CD">
        <w:rPr>
          <w:rFonts w:ascii="Verdana" w:hAnsi="Verdana" w:cstheme="minorHAnsi"/>
          <w:sz w:val="18"/>
          <w:szCs w:val="18"/>
          <w:highlight w:val="cyan"/>
        </w:rPr>
        <w:fldChar w:fldCharType="begin">
          <w:ffData>
            <w:name w:val="Text7"/>
            <w:enabled/>
            <w:calcOnExit w:val="0"/>
            <w:textInput>
              <w:default w:val="[číslo jednací výzvy]"/>
            </w:textInput>
          </w:ffData>
        </w:fldChar>
      </w:r>
      <w:bookmarkStart w:id="4" w:name="Text7"/>
      <w:r w:rsidR="005A3CD2" w:rsidRPr="005F19CD">
        <w:rPr>
          <w:rFonts w:ascii="Verdana" w:hAnsi="Verdana" w:cstheme="minorHAnsi"/>
          <w:sz w:val="18"/>
          <w:szCs w:val="18"/>
          <w:highlight w:val="cyan"/>
        </w:rPr>
        <w:instrText xml:space="preserve"> FORMTEXT </w:instrText>
      </w:r>
      <w:r w:rsidR="005A3CD2" w:rsidRPr="005F19CD">
        <w:rPr>
          <w:rFonts w:ascii="Verdana" w:hAnsi="Verdana" w:cstheme="minorHAnsi"/>
          <w:sz w:val="18"/>
          <w:szCs w:val="18"/>
          <w:highlight w:val="cyan"/>
        </w:rPr>
      </w:r>
      <w:r w:rsidR="005A3CD2" w:rsidRPr="005F19CD">
        <w:rPr>
          <w:rFonts w:ascii="Verdana" w:hAnsi="Verdana" w:cstheme="minorHAnsi"/>
          <w:sz w:val="18"/>
          <w:szCs w:val="18"/>
          <w:highlight w:val="cyan"/>
        </w:rPr>
        <w:fldChar w:fldCharType="separate"/>
      </w:r>
      <w:r w:rsidR="005A3CD2" w:rsidRPr="005F19CD">
        <w:rPr>
          <w:rFonts w:ascii="Verdana" w:hAnsi="Verdana" w:cstheme="minorHAnsi"/>
          <w:noProof/>
          <w:sz w:val="18"/>
          <w:szCs w:val="18"/>
          <w:highlight w:val="cyan"/>
        </w:rPr>
        <w:t>[číslo jednací výzvy]</w:t>
      </w:r>
      <w:r w:rsidR="005A3CD2" w:rsidRPr="005F19CD">
        <w:rPr>
          <w:rFonts w:ascii="Verdana" w:hAnsi="Verdana" w:cstheme="minorHAnsi"/>
          <w:sz w:val="18"/>
          <w:szCs w:val="18"/>
          <w:highlight w:val="cyan"/>
        </w:rPr>
        <w:fldChar w:fldCharType="end"/>
      </w:r>
      <w:bookmarkEnd w:id="4"/>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DD1F5B">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5D35E306" w14:textId="352C0F38" w:rsidR="00DD1F5B" w:rsidRDefault="00161E4D" w:rsidP="00DD1F5B">
      <w:pPr>
        <w:pStyle w:val="Odstavecseseznamem"/>
        <w:numPr>
          <w:ilvl w:val="1"/>
          <w:numId w:val="4"/>
        </w:numPr>
        <w:spacing w:before="120" w:after="120"/>
        <w:ind w:left="426" w:hanging="426"/>
        <w:contextualSpacing w:val="0"/>
        <w:jc w:val="both"/>
        <w:rPr>
          <w:rFonts w:ascii="Verdana" w:hAnsi="Verdana" w:cstheme="minorHAnsi"/>
          <w:sz w:val="18"/>
          <w:szCs w:val="18"/>
        </w:rPr>
      </w:pPr>
      <w:r w:rsidRPr="00DD1F5B">
        <w:rPr>
          <w:rFonts w:ascii="Verdana" w:hAnsi="Verdana" w:cstheme="minorHAnsi"/>
          <w:sz w:val="18"/>
          <w:szCs w:val="18"/>
        </w:rPr>
        <w:t xml:space="preserve">Předmětem dílčích veřejných zakázek bude zhotovení díla, které </w:t>
      </w:r>
      <w:r w:rsidR="00012CB4" w:rsidRPr="00DD1F5B">
        <w:rPr>
          <w:rFonts w:ascii="Verdana" w:hAnsi="Verdana" w:cstheme="minorHAnsi"/>
          <w:sz w:val="18"/>
          <w:szCs w:val="18"/>
        </w:rPr>
        <w:t xml:space="preserve">je </w:t>
      </w:r>
      <w:r w:rsidR="0038779C" w:rsidRPr="00DD1F5B">
        <w:rPr>
          <w:rFonts w:ascii="Verdana" w:hAnsi="Verdana" w:cstheme="minorHAnsi"/>
          <w:sz w:val="18"/>
          <w:szCs w:val="18"/>
        </w:rPr>
        <w:t xml:space="preserve">obecně </w:t>
      </w:r>
      <w:r w:rsidR="00102827" w:rsidRPr="00DD1F5B">
        <w:rPr>
          <w:rFonts w:ascii="Verdana" w:hAnsi="Verdana" w:cstheme="minorHAnsi"/>
          <w:sz w:val="18"/>
          <w:szCs w:val="18"/>
        </w:rPr>
        <w:t>specifikován</w:t>
      </w:r>
      <w:r w:rsidRPr="00DD1F5B">
        <w:rPr>
          <w:rFonts w:ascii="Verdana" w:hAnsi="Verdana" w:cstheme="minorHAnsi"/>
          <w:sz w:val="18"/>
          <w:szCs w:val="18"/>
        </w:rPr>
        <w:t>o</w:t>
      </w:r>
      <w:r w:rsidR="00FE0C14" w:rsidRPr="00DD1F5B">
        <w:rPr>
          <w:rFonts w:ascii="Verdana" w:hAnsi="Verdana" w:cstheme="minorHAnsi"/>
          <w:sz w:val="18"/>
          <w:szCs w:val="18"/>
        </w:rPr>
        <w:t xml:space="preserve"> </w:t>
      </w:r>
      <w:r w:rsidR="00DD1F5B" w:rsidRPr="00DD1F5B">
        <w:rPr>
          <w:rFonts w:ascii="Verdana" w:hAnsi="Verdana" w:cstheme="minorHAnsi"/>
          <w:sz w:val="18"/>
          <w:szCs w:val="18"/>
        </w:rPr>
        <w:t>v</w:t>
      </w:r>
      <w:ins w:id="5" w:author="Kudláček Filip, Mgr." w:date="2024-10-16T11:17:00Z">
        <w:r w:rsidR="00A40668">
          <w:rPr>
            <w:rFonts w:ascii="Verdana" w:hAnsi="Verdana" w:cstheme="minorHAnsi"/>
            <w:sz w:val="18"/>
            <w:szCs w:val="18"/>
          </w:rPr>
          <w:t>e</w:t>
        </w:r>
      </w:ins>
      <w:r w:rsidR="00DD1F5B" w:rsidRPr="00DD1F5B">
        <w:rPr>
          <w:rFonts w:ascii="Verdana" w:hAnsi="Verdana" w:cstheme="minorHAnsi"/>
          <w:sz w:val="18"/>
          <w:szCs w:val="18"/>
        </w:rPr>
        <w:t> </w:t>
      </w:r>
      <w:del w:id="6" w:author="Kudláček Filip, Mgr." w:date="2024-10-16T11:17:00Z">
        <w:r w:rsidR="00DD1F5B" w:rsidRPr="00DD1F5B" w:rsidDel="00A40668">
          <w:rPr>
            <w:rFonts w:ascii="Verdana" w:hAnsi="Verdana" w:cstheme="minorHAnsi"/>
            <w:sz w:val="18"/>
            <w:szCs w:val="18"/>
          </w:rPr>
          <w:delText xml:space="preserve">Dílu </w:delText>
        </w:r>
        <w:r w:rsidR="00FA44EF" w:rsidDel="00A40668">
          <w:rPr>
            <w:rFonts w:ascii="Verdana" w:hAnsi="Verdana" w:cstheme="minorHAnsi"/>
            <w:sz w:val="18"/>
            <w:szCs w:val="18"/>
          </w:rPr>
          <w:delText xml:space="preserve">2a - </w:delText>
        </w:r>
      </w:del>
      <w:r w:rsidR="00FA44EF" w:rsidRPr="00FA44EF">
        <w:rPr>
          <w:rFonts w:ascii="Verdana" w:hAnsi="Verdana" w:cstheme="minorHAnsi"/>
          <w:sz w:val="18"/>
          <w:szCs w:val="18"/>
        </w:rPr>
        <w:t>Vymezení předmětu dílčích zakázek</w:t>
      </w:r>
      <w:r w:rsidR="00FA44EF">
        <w:rPr>
          <w:rFonts w:ascii="Verdana" w:hAnsi="Verdana" w:cstheme="minorHAnsi"/>
          <w:sz w:val="18"/>
          <w:szCs w:val="18"/>
        </w:rPr>
        <w:t xml:space="preserve">, </w:t>
      </w:r>
      <w:ins w:id="7" w:author="Kudláček Filip, Mgr." w:date="2024-10-16T11:17:00Z">
        <w:r w:rsidR="00A40668">
          <w:rPr>
            <w:rFonts w:ascii="Verdana" w:hAnsi="Verdana" w:cstheme="minorHAnsi"/>
            <w:sz w:val="18"/>
            <w:szCs w:val="18"/>
          </w:rPr>
          <w:t xml:space="preserve">které je přílohou č. </w:t>
        </w:r>
      </w:ins>
      <w:ins w:id="8" w:author="Kudláček Filip, Mgr." w:date="2024-10-16T11:18:00Z">
        <w:r w:rsidR="00A40668">
          <w:rPr>
            <w:rFonts w:ascii="Verdana" w:hAnsi="Verdana" w:cstheme="minorHAnsi"/>
            <w:sz w:val="18"/>
            <w:szCs w:val="18"/>
          </w:rPr>
          <w:t xml:space="preserve">2a této Rámcové dohody, </w:t>
        </w:r>
      </w:ins>
      <w:del w:id="9" w:author="Kudláček Filip, Mgr." w:date="2024-10-16T11:18:00Z">
        <w:r w:rsidR="00FA44EF" w:rsidRPr="00FA44EF" w:rsidDel="00A40668">
          <w:rPr>
            <w:rFonts w:ascii="Verdana" w:hAnsi="Verdana" w:cstheme="minorHAnsi"/>
            <w:sz w:val="18"/>
            <w:szCs w:val="18"/>
          </w:rPr>
          <w:delText xml:space="preserve">Příloze 2b - </w:delText>
        </w:r>
      </w:del>
      <w:ins w:id="10" w:author="Kudláček Filip, Mgr." w:date="2024-10-16T11:19:00Z">
        <w:r w:rsidR="00A40668">
          <w:rPr>
            <w:rFonts w:ascii="Verdana" w:hAnsi="Verdana" w:cstheme="minorHAnsi"/>
            <w:sz w:val="18"/>
            <w:szCs w:val="18"/>
          </w:rPr>
          <w:t>v </w:t>
        </w:r>
      </w:ins>
      <w:r w:rsidR="00FA44EF" w:rsidRPr="00FA44EF">
        <w:rPr>
          <w:rFonts w:ascii="Verdana" w:hAnsi="Verdana" w:cstheme="minorHAnsi"/>
          <w:sz w:val="18"/>
          <w:szCs w:val="18"/>
        </w:rPr>
        <w:t>Předpoklad</w:t>
      </w:r>
      <w:ins w:id="11" w:author="Kudláček Filip, Mgr." w:date="2024-10-16T11:18:00Z">
        <w:r w:rsidR="00A40668">
          <w:rPr>
            <w:rFonts w:ascii="Verdana" w:hAnsi="Verdana" w:cstheme="minorHAnsi"/>
            <w:sz w:val="18"/>
            <w:szCs w:val="18"/>
          </w:rPr>
          <w:t>u</w:t>
        </w:r>
      </w:ins>
      <w:r w:rsidR="00FA44EF" w:rsidRPr="00FA44EF">
        <w:rPr>
          <w:rFonts w:ascii="Verdana" w:hAnsi="Verdana" w:cstheme="minorHAnsi"/>
          <w:sz w:val="18"/>
          <w:szCs w:val="18"/>
        </w:rPr>
        <w:t xml:space="preserve"> množství pražců k</w:t>
      </w:r>
      <w:del w:id="12" w:author="Kudláček Filip, Mgr." w:date="2024-10-16T11:18:00Z">
        <w:r w:rsidR="00FA44EF" w:rsidRPr="00FA44EF" w:rsidDel="00A40668">
          <w:rPr>
            <w:rFonts w:ascii="Verdana" w:hAnsi="Verdana" w:cstheme="minorHAnsi"/>
            <w:sz w:val="18"/>
            <w:szCs w:val="18"/>
          </w:rPr>
          <w:delText xml:space="preserve"> </w:delText>
        </w:r>
      </w:del>
      <w:ins w:id="13" w:author="Kudláček Filip, Mgr." w:date="2024-10-16T11:18:00Z">
        <w:r w:rsidR="00A40668">
          <w:rPr>
            <w:rFonts w:ascii="Verdana" w:hAnsi="Verdana" w:cstheme="minorHAnsi"/>
            <w:sz w:val="18"/>
            <w:szCs w:val="18"/>
          </w:rPr>
          <w:t> </w:t>
        </w:r>
      </w:ins>
      <w:r w:rsidR="00FA44EF" w:rsidRPr="00FA44EF">
        <w:rPr>
          <w:rFonts w:ascii="Verdana" w:hAnsi="Verdana" w:cstheme="minorHAnsi"/>
          <w:sz w:val="18"/>
          <w:szCs w:val="18"/>
        </w:rPr>
        <w:t>ocenění</w:t>
      </w:r>
      <w:ins w:id="14" w:author="Kudláček Filip, Mgr." w:date="2024-10-16T11:18:00Z">
        <w:r w:rsidR="00A40668">
          <w:rPr>
            <w:rFonts w:ascii="Verdana" w:hAnsi="Verdana" w:cstheme="minorHAnsi"/>
            <w:sz w:val="18"/>
            <w:szCs w:val="18"/>
          </w:rPr>
          <w:t>, který je přílohou č. 2b této Rámcové dohody,</w:t>
        </w:r>
      </w:ins>
      <w:r w:rsidR="00FA44EF">
        <w:rPr>
          <w:rFonts w:ascii="Verdana" w:hAnsi="Verdana" w:cstheme="minorHAnsi"/>
          <w:sz w:val="18"/>
          <w:szCs w:val="18"/>
        </w:rPr>
        <w:t xml:space="preserve"> a</w:t>
      </w:r>
      <w:ins w:id="15" w:author="Kudláček Filip, Mgr." w:date="2024-10-16T11:19:00Z">
        <w:r w:rsidR="00A40668">
          <w:rPr>
            <w:rFonts w:ascii="Verdana" w:hAnsi="Verdana" w:cstheme="minorHAnsi"/>
            <w:sz w:val="18"/>
            <w:szCs w:val="18"/>
          </w:rPr>
          <w:t> v </w:t>
        </w:r>
      </w:ins>
      <w:del w:id="16" w:author="Kudláček Filip, Mgr." w:date="2024-10-16T11:19:00Z">
        <w:r w:rsidR="00FA44EF" w:rsidDel="00A40668">
          <w:rPr>
            <w:rFonts w:ascii="Verdana" w:hAnsi="Verdana" w:cstheme="minorHAnsi"/>
            <w:sz w:val="18"/>
            <w:szCs w:val="18"/>
          </w:rPr>
          <w:delText xml:space="preserve"> </w:delText>
        </w:r>
      </w:del>
      <w:del w:id="17" w:author="Kudláček Filip, Mgr." w:date="2024-10-16T11:18:00Z">
        <w:r w:rsidR="00FA44EF" w:rsidDel="00A40668">
          <w:rPr>
            <w:rFonts w:ascii="Verdana" w:hAnsi="Verdana" w:cstheme="minorHAnsi"/>
            <w:sz w:val="18"/>
            <w:szCs w:val="18"/>
          </w:rPr>
          <w:delText xml:space="preserve">v Příloze 3 – </w:delText>
        </w:r>
      </w:del>
      <w:r w:rsidR="00FA44EF" w:rsidRPr="00FA44EF">
        <w:rPr>
          <w:rFonts w:ascii="Verdana" w:hAnsi="Verdana" w:cstheme="minorHAnsi"/>
          <w:sz w:val="18"/>
          <w:szCs w:val="18"/>
        </w:rPr>
        <w:t>Ocenění likvidace 1 tuny dřevěných pražců</w:t>
      </w:r>
      <w:ins w:id="18" w:author="Kudláček Filip, Mgr." w:date="2024-10-16T11:19:00Z">
        <w:r w:rsidR="00A40668">
          <w:rPr>
            <w:rFonts w:ascii="Verdana" w:hAnsi="Verdana" w:cstheme="minorHAnsi"/>
            <w:sz w:val="18"/>
            <w:szCs w:val="18"/>
          </w:rPr>
          <w:t>, které je přílohou č. 3 této Rámcové dohody</w:t>
        </w:r>
      </w:ins>
      <w:del w:id="19" w:author="Kudláček Filip, Mgr." w:date="2024-10-16T11:19:00Z">
        <w:r w:rsidR="00FA44EF" w:rsidRPr="00FA44EF" w:rsidDel="00A40668">
          <w:rPr>
            <w:rFonts w:ascii="Verdana" w:hAnsi="Verdana" w:cstheme="minorHAnsi"/>
            <w:sz w:val="18"/>
            <w:szCs w:val="18"/>
          </w:rPr>
          <w:delText xml:space="preserve"> </w:delText>
        </w:r>
        <w:r w:rsidR="00FA44EF" w:rsidDel="00A40668">
          <w:rPr>
            <w:rFonts w:ascii="Verdana" w:hAnsi="Verdana" w:cstheme="minorHAnsi"/>
            <w:sz w:val="18"/>
            <w:szCs w:val="18"/>
          </w:rPr>
          <w:delText xml:space="preserve">Dílu 2 </w:delText>
        </w:r>
        <w:r w:rsidR="00DD1F5B" w:rsidRPr="00DD1F5B" w:rsidDel="00A40668">
          <w:rPr>
            <w:rFonts w:ascii="Verdana" w:hAnsi="Verdana" w:cstheme="minorHAnsi"/>
            <w:sz w:val="18"/>
            <w:szCs w:val="18"/>
          </w:rPr>
          <w:delText>Zadávací dokumentace</w:delText>
        </w:r>
      </w:del>
      <w:r w:rsidR="0038779C" w:rsidRPr="00DD1F5B">
        <w:rPr>
          <w:rFonts w:ascii="Verdana" w:hAnsi="Verdana" w:cstheme="minorHAnsi"/>
          <w:sz w:val="18"/>
          <w:szCs w:val="18"/>
        </w:rPr>
        <w:t>, a</w:t>
      </w:r>
      <w:ins w:id="20" w:author="Kudláček Filip, Mgr." w:date="2024-10-16T11:20:00Z">
        <w:r w:rsidR="00A40668">
          <w:rPr>
            <w:rFonts w:ascii="Verdana" w:hAnsi="Verdana" w:cstheme="minorHAnsi"/>
            <w:sz w:val="18"/>
            <w:szCs w:val="18"/>
          </w:rPr>
          <w:t> </w:t>
        </w:r>
      </w:ins>
      <w:del w:id="21" w:author="Kudláček Filip, Mgr." w:date="2024-10-16T11:20:00Z">
        <w:r w:rsidR="0038779C" w:rsidRPr="00DD1F5B" w:rsidDel="00A40668">
          <w:rPr>
            <w:rFonts w:ascii="Verdana" w:hAnsi="Verdana" w:cstheme="minorHAnsi"/>
            <w:sz w:val="18"/>
            <w:szCs w:val="18"/>
          </w:rPr>
          <w:delText xml:space="preserve"> </w:delText>
        </w:r>
      </w:del>
      <w:r w:rsidR="0038779C" w:rsidRPr="00DD1F5B">
        <w:rPr>
          <w:rFonts w:ascii="Verdana" w:hAnsi="Verdana" w:cstheme="minorHAnsi"/>
          <w:sz w:val="18"/>
          <w:szCs w:val="18"/>
        </w:rPr>
        <w:t xml:space="preserve">bude Objednatelem konkrétně specifikováno </w:t>
      </w:r>
      <w:r w:rsidR="00BE6518" w:rsidRPr="00DD1F5B">
        <w:rPr>
          <w:rFonts w:ascii="Verdana" w:hAnsi="Verdana" w:cstheme="minorHAnsi"/>
          <w:sz w:val="18"/>
          <w:szCs w:val="18"/>
        </w:rPr>
        <w:t xml:space="preserve">v </w:t>
      </w:r>
      <w:r w:rsidR="0038779C" w:rsidRPr="00DD1F5B">
        <w:rPr>
          <w:rFonts w:ascii="Verdana" w:hAnsi="Verdana" w:cstheme="minorHAnsi"/>
          <w:sz w:val="18"/>
          <w:szCs w:val="18"/>
        </w:rPr>
        <w:t>dílčí smlouvě</w:t>
      </w:r>
      <w:r w:rsidR="00102827" w:rsidRPr="00DD1F5B">
        <w:rPr>
          <w:rFonts w:ascii="Verdana" w:hAnsi="Verdana" w:cstheme="minorHAnsi"/>
          <w:sz w:val="18"/>
          <w:szCs w:val="18"/>
        </w:rPr>
        <w:t>.</w:t>
      </w:r>
      <w:r w:rsidR="0038779C" w:rsidRPr="00DD1F5B">
        <w:rPr>
          <w:rFonts w:ascii="Verdana" w:hAnsi="Verdana" w:cstheme="minorHAnsi"/>
          <w:sz w:val="18"/>
          <w:szCs w:val="18"/>
        </w:rPr>
        <w:t xml:space="preserve"> </w:t>
      </w:r>
    </w:p>
    <w:p w14:paraId="79C06A95" w14:textId="57C6BF9E" w:rsidR="00DD1F5B" w:rsidRPr="00C922B9" w:rsidRDefault="00DD1F5B" w:rsidP="00DD1F5B">
      <w:pPr>
        <w:pStyle w:val="Odstavecseseznamem"/>
        <w:numPr>
          <w:ilvl w:val="1"/>
          <w:numId w:val="4"/>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poskytnout Objednateli </w:t>
      </w:r>
      <w:r>
        <w:rPr>
          <w:rFonts w:ascii="Verdana" w:hAnsi="Verdana" w:cstheme="minorHAnsi"/>
          <w:sz w:val="18"/>
          <w:szCs w:val="18"/>
        </w:rPr>
        <w:t>p</w:t>
      </w:r>
      <w:r w:rsidRPr="00C922B9">
        <w:rPr>
          <w:rFonts w:ascii="Verdana" w:hAnsi="Verdana" w:cstheme="minorHAnsi"/>
          <w:sz w:val="18"/>
          <w:szCs w:val="18"/>
        </w:rPr>
        <w:t xml:space="preserve">lnění za podmínek uvedených v této </w:t>
      </w:r>
      <w:r>
        <w:rPr>
          <w:rFonts w:ascii="Verdana" w:hAnsi="Verdana" w:cstheme="minorHAnsi"/>
          <w:sz w:val="18"/>
          <w:szCs w:val="18"/>
        </w:rPr>
        <w:t>Rámcové dohodě</w:t>
      </w:r>
      <w:r w:rsidRPr="00C922B9">
        <w:rPr>
          <w:rFonts w:ascii="Verdana" w:hAnsi="Verdana" w:cstheme="minorHAnsi"/>
          <w:sz w:val="18"/>
          <w:szCs w:val="18"/>
        </w:rPr>
        <w:t xml:space="preserve"> a v souladu se zákonem č. </w:t>
      </w:r>
      <w:r>
        <w:rPr>
          <w:rFonts w:ascii="Verdana" w:hAnsi="Verdana" w:cstheme="minorHAnsi"/>
          <w:sz w:val="18"/>
          <w:szCs w:val="18"/>
        </w:rPr>
        <w:t>541/2020</w:t>
      </w:r>
      <w:r w:rsidRPr="00C922B9">
        <w:rPr>
          <w:rFonts w:ascii="Verdana" w:hAnsi="Verdana" w:cstheme="minorHAnsi"/>
          <w:sz w:val="18"/>
          <w:szCs w:val="18"/>
        </w:rPr>
        <w:t xml:space="preserve"> Sb., o odpadech a o změně některých dalších zákonů, ve znění pozdějších předpisů (dále jen „Zákon o odpadech“) a vyhlášky č.</w:t>
      </w:r>
      <w:r>
        <w:rPr>
          <w:rFonts w:ascii="Verdana" w:hAnsi="Verdana" w:cstheme="minorHAnsi"/>
          <w:sz w:val="18"/>
          <w:szCs w:val="18"/>
        </w:rPr>
        <w:t> 273</w:t>
      </w:r>
      <w:r w:rsidRPr="00C922B9">
        <w:rPr>
          <w:rFonts w:ascii="Verdana" w:hAnsi="Verdana" w:cstheme="minorHAnsi"/>
          <w:sz w:val="18"/>
          <w:szCs w:val="18"/>
        </w:rPr>
        <w:t>/</w:t>
      </w:r>
      <w:r>
        <w:rPr>
          <w:rFonts w:ascii="Verdana" w:hAnsi="Verdana" w:cstheme="minorHAnsi"/>
          <w:sz w:val="18"/>
          <w:szCs w:val="18"/>
        </w:rPr>
        <w:t>202</w:t>
      </w:r>
      <w:r w:rsidRPr="00C922B9">
        <w:rPr>
          <w:rFonts w:ascii="Verdana" w:hAnsi="Verdana" w:cstheme="minorHAnsi"/>
          <w:sz w:val="18"/>
          <w:szCs w:val="18"/>
        </w:rPr>
        <w:t>1 Sb., o podrobnostech nakládání s odpady, ve znění pozdějších předpisů a</w:t>
      </w:r>
      <w:r>
        <w:rPr>
          <w:rFonts w:ascii="Verdana" w:hAnsi="Verdana" w:cstheme="minorHAnsi"/>
          <w:sz w:val="18"/>
          <w:szCs w:val="18"/>
        </w:rPr>
        <w:t> </w:t>
      </w:r>
      <w:r w:rsidRPr="00C922B9">
        <w:rPr>
          <w:rFonts w:ascii="Verdana" w:hAnsi="Verdana" w:cstheme="minorHAnsi"/>
          <w:sz w:val="18"/>
          <w:szCs w:val="18"/>
        </w:rPr>
        <w:t xml:space="preserve">dalšími prováděcími předpisy. </w:t>
      </w:r>
      <w:r>
        <w:rPr>
          <w:rFonts w:ascii="Verdana" w:hAnsi="Verdana" w:cstheme="minorHAnsi"/>
          <w:sz w:val="18"/>
          <w:szCs w:val="18"/>
        </w:rPr>
        <w:t>Zhotovitel</w:t>
      </w:r>
      <w:r w:rsidRPr="00C922B9">
        <w:rPr>
          <w:rFonts w:ascii="Verdana" w:hAnsi="Verdana" w:cstheme="minorHAnsi"/>
          <w:sz w:val="18"/>
          <w:szCs w:val="18"/>
        </w:rPr>
        <w:t xml:space="preserve"> se zavazuje, že bude za Objednatele plnit povinnosti vznikající </w:t>
      </w:r>
      <w:r>
        <w:rPr>
          <w:rFonts w:ascii="Verdana" w:hAnsi="Verdana" w:cstheme="minorHAnsi"/>
          <w:sz w:val="18"/>
          <w:szCs w:val="18"/>
        </w:rPr>
        <w:t>svozem a </w:t>
      </w:r>
      <w:r w:rsidRPr="00C922B9">
        <w:rPr>
          <w:rFonts w:ascii="Verdana" w:hAnsi="Verdana" w:cstheme="minorHAnsi"/>
          <w:sz w:val="18"/>
          <w:szCs w:val="18"/>
        </w:rPr>
        <w:t xml:space="preserve">přepravou nebezpečných odpadů a ohlašovat jednotlivé přepravy dle platné legislativy. </w:t>
      </w:r>
    </w:p>
    <w:p w14:paraId="2095373F" w14:textId="32AF07FD" w:rsidR="00CC5257" w:rsidRPr="00DD1F5B" w:rsidRDefault="00DD1F5B" w:rsidP="00DD1F5B">
      <w:pPr>
        <w:pStyle w:val="Odstavecseseznamem"/>
        <w:numPr>
          <w:ilvl w:val="1"/>
          <w:numId w:val="4"/>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že po ukončení plnění předmětu každé </w:t>
      </w:r>
      <w:r>
        <w:rPr>
          <w:rFonts w:ascii="Verdana" w:hAnsi="Verdana" w:cstheme="minorHAnsi"/>
          <w:sz w:val="18"/>
          <w:szCs w:val="18"/>
        </w:rPr>
        <w:t xml:space="preserve">dílčí smlouvy </w:t>
      </w:r>
      <w:r w:rsidRPr="00C922B9">
        <w:rPr>
          <w:rFonts w:ascii="Verdana" w:hAnsi="Verdana" w:cstheme="minorHAnsi"/>
          <w:sz w:val="18"/>
          <w:szCs w:val="18"/>
        </w:rPr>
        <w:t xml:space="preserve">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w:t>
      </w:r>
      <w:r>
        <w:rPr>
          <w:rFonts w:ascii="Verdana" w:hAnsi="Verdana" w:cstheme="minorHAnsi"/>
          <w:sz w:val="18"/>
          <w:szCs w:val="18"/>
        </w:rPr>
        <w:t>p</w:t>
      </w:r>
      <w:r w:rsidRPr="00C922B9">
        <w:rPr>
          <w:rFonts w:ascii="Verdana" w:hAnsi="Verdana" w:cstheme="minorHAnsi"/>
          <w:sz w:val="18"/>
          <w:szCs w:val="18"/>
        </w:rPr>
        <w:t xml:space="preserve">lnění.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AE3C39">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1CD748BF" w:rsidR="004A0D5B" w:rsidRPr="002507FA" w:rsidRDefault="0038779C" w:rsidP="00AE3C39">
      <w:pPr>
        <w:pStyle w:val="acnormalbulleted"/>
      </w:pPr>
      <w:r w:rsidRPr="002507FA">
        <w:lastRenderedPageBreak/>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w:t>
      </w:r>
      <w:r w:rsidRPr="004E11CA">
        <w:t>zprávou.</w:t>
      </w:r>
      <w:r w:rsidR="004A0D5B" w:rsidRPr="004E11CA">
        <w:t xml:space="preserve"> </w:t>
      </w:r>
      <w:r w:rsidR="00E47E09" w:rsidRPr="004E11CA">
        <w:t>Objednávka bude</w:t>
      </w:r>
      <w:r w:rsidR="00C23D3E" w:rsidRPr="004E11CA">
        <w:t> </w:t>
      </w:r>
      <w:r w:rsidR="00E47E09" w:rsidRPr="004E11CA">
        <w:t xml:space="preserve">Zhotoviteli zaslána nejpozději </w:t>
      </w:r>
      <w:r w:rsidR="004E11CA" w:rsidRPr="004E11CA">
        <w:rPr>
          <w:rFonts w:cstheme="minorHAnsi"/>
        </w:rPr>
        <w:t>10</w:t>
      </w:r>
      <w:r w:rsidR="00870DA1" w:rsidRPr="004E11CA">
        <w:rPr>
          <w:rFonts w:cstheme="minorHAnsi"/>
        </w:rPr>
        <w:t xml:space="preserve"> pracovních</w:t>
      </w:r>
      <w:r w:rsidR="00E47E09" w:rsidRPr="004E11CA">
        <w:t xml:space="preserve"> dní před předpokládaným zahájením plnění. </w:t>
      </w:r>
      <w:r w:rsidR="004A0D5B" w:rsidRPr="004E11CA">
        <w:t>Smluvní strany určily následující kontaktní e</w:t>
      </w:r>
      <w:r w:rsidR="00FA06EE" w:rsidRPr="004E11CA">
        <w:t>-</w:t>
      </w:r>
      <w:r w:rsidR="004A0D5B" w:rsidRPr="004E11CA">
        <w:t>mailové adres</w:t>
      </w:r>
      <w:r w:rsidR="004A0D5B" w:rsidRPr="002507FA">
        <w:t>y pro</w:t>
      </w:r>
      <w:r w:rsidR="00C23D3E">
        <w:t> </w:t>
      </w:r>
      <w:r w:rsidR="004A0D5B" w:rsidRPr="002507FA">
        <w:t>zasílání veškerých písemností dle tohoto článku Rámcové dohody:</w:t>
      </w:r>
    </w:p>
    <w:p w14:paraId="73019720" w14:textId="2D618CF6"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r w:rsidR="004E11CA">
        <w:rPr>
          <w:rFonts w:ascii="Verdana" w:hAnsi="Verdana" w:cstheme="minorHAnsi"/>
          <w:sz w:val="18"/>
          <w:szCs w:val="18"/>
        </w:rPr>
        <w:t>Filipova</w:t>
      </w:r>
      <w:r w:rsidR="004A0D5B" w:rsidRPr="002507FA">
        <w:rPr>
          <w:rFonts w:ascii="Verdana" w:hAnsi="Verdana"/>
          <w:sz w:val="18"/>
          <w:szCs w:val="18"/>
        </w:rPr>
        <w:t>@</w:t>
      </w:r>
      <w:r w:rsidR="00E90491">
        <w:rPr>
          <w:rFonts w:ascii="Verdana" w:hAnsi="Verdana"/>
          <w:sz w:val="18"/>
          <w:szCs w:val="18"/>
        </w:rPr>
        <w:t>spravazeleznic</w:t>
      </w:r>
      <w:r w:rsidR="004A0D5B" w:rsidRPr="002507FA">
        <w:rPr>
          <w:rFonts w:ascii="Verdana" w:hAnsi="Verdana"/>
          <w:sz w:val="18"/>
          <w:szCs w:val="18"/>
        </w:rPr>
        <w:t>.cz</w:t>
      </w:r>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AE3C39">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F4AE15A" w14:textId="77777777" w:rsidR="00FE030D" w:rsidRPr="00FE030D" w:rsidRDefault="00FE030D" w:rsidP="00FE030D">
      <w:pPr>
        <w:pStyle w:val="Odstavecseseznamem"/>
        <w:numPr>
          <w:ilvl w:val="0"/>
          <w:numId w:val="8"/>
        </w:numPr>
        <w:rPr>
          <w:rFonts w:ascii="Verdana" w:hAnsi="Verdana" w:cstheme="minorHAnsi"/>
          <w:sz w:val="18"/>
          <w:szCs w:val="18"/>
        </w:rPr>
      </w:pPr>
      <w:r w:rsidRPr="00FE030D">
        <w:rPr>
          <w:rFonts w:ascii="Verdana" w:hAnsi="Verdana" w:cstheme="minorHAnsi"/>
          <w:sz w:val="18"/>
          <w:szCs w:val="18"/>
        </w:rPr>
        <w:t>cenu za plnění dílčí smlouvy vypočtenou dle jednotkové ceny v příloze č. 3 této Rámcové dohody, pokud je možné s ohledem na povahu Díla a obsah přílohy č. 3 této Rámcové dohody cenu za zhotovení Díla předem v 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46E856B2"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w:t>
      </w:r>
      <w:ins w:id="22" w:author="Kudláček Filip, Mgr." w:date="2024-10-16T11:29:00Z">
        <w:r w:rsidR="00A40668">
          <w:rPr>
            <w:rFonts w:ascii="Verdana" w:hAnsi="Verdana" w:cstheme="minorHAnsi"/>
            <w:sz w:val="18"/>
            <w:szCs w:val="18"/>
          </w:rPr>
          <w:t xml:space="preserve">dokladu o </w:t>
        </w:r>
      </w:ins>
      <w:r w:rsidR="00E413C5" w:rsidRPr="002507FA">
        <w:rPr>
          <w:rFonts w:ascii="Verdana" w:hAnsi="Verdana" w:cstheme="minorHAnsi"/>
          <w:sz w:val="18"/>
          <w:szCs w:val="18"/>
        </w:rPr>
        <w:t>zhotoven</w:t>
      </w:r>
      <w:del w:id="23" w:author="Kudláček Filip, Mgr." w:date="2024-10-16T11:29:00Z">
        <w:r w:rsidR="00E413C5" w:rsidRPr="002507FA" w:rsidDel="00A40668">
          <w:rPr>
            <w:rFonts w:ascii="Verdana" w:hAnsi="Verdana" w:cstheme="minorHAnsi"/>
            <w:sz w:val="18"/>
            <w:szCs w:val="18"/>
          </w:rPr>
          <w:delText>ého</w:delText>
        </w:r>
      </w:del>
      <w:ins w:id="24" w:author="Kudláček Filip, Mgr." w:date="2024-10-16T11:29:00Z">
        <w:r w:rsidR="00A40668">
          <w:rPr>
            <w:rFonts w:ascii="Verdana" w:hAnsi="Verdana" w:cstheme="minorHAnsi"/>
            <w:sz w:val="18"/>
            <w:szCs w:val="18"/>
          </w:rPr>
          <w:t>í</w:t>
        </w:r>
      </w:ins>
      <w:r w:rsidR="00E413C5" w:rsidRPr="002507FA">
        <w:rPr>
          <w:rFonts w:ascii="Verdana" w:hAnsi="Verdana" w:cstheme="minorHAnsi"/>
          <w:sz w:val="18"/>
          <w:szCs w:val="18"/>
        </w:rPr>
        <w:t xml:space="preserve">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00A3A5" w14:textId="77777777" w:rsidR="004E11CA" w:rsidRPr="002507FA" w:rsidRDefault="004E11CA" w:rsidP="004E11C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kategorie a druh odpadu</w:t>
      </w:r>
      <w:r w:rsidRPr="002507FA">
        <w:rPr>
          <w:rFonts w:ascii="Verdana" w:hAnsi="Verdana" w:cstheme="minorHAnsi"/>
          <w:sz w:val="18"/>
          <w:szCs w:val="18"/>
        </w:rPr>
        <w:t>,</w:t>
      </w:r>
    </w:p>
    <w:p w14:paraId="2692A53E" w14:textId="77777777" w:rsidR="004E11CA" w:rsidRPr="002507FA" w:rsidRDefault="004E11CA" w:rsidP="004E11C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množství odpadu v tunách</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AE3C39">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788F15D4" w:rsidR="00E413C5" w:rsidRPr="00836E9F" w:rsidRDefault="00E413C5" w:rsidP="00AE3C39">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836E9F">
        <w:rPr>
          <w:rFonts w:cstheme="minorHAnsi"/>
        </w:rPr>
        <w:t>5</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Objednatelem dílčí smlouva na plnění dílčí veřejné zakázky, která se sestává z </w:t>
      </w:r>
      <w:r w:rsidRPr="00836E9F">
        <w:t xml:space="preserve">objednávky Objednatele a její akceptace Zhotovitelem, jejíž obsah je dále tvořen dalšími ustanoveními této </w:t>
      </w:r>
      <w:r w:rsidR="00AD2EC8" w:rsidRPr="00836E9F">
        <w:t xml:space="preserve">Rámcové </w:t>
      </w:r>
      <w:r w:rsidRPr="00836E9F">
        <w:t xml:space="preserve">dohody a jejích příloh. </w:t>
      </w:r>
    </w:p>
    <w:p w14:paraId="17F5FA37" w14:textId="543A6619" w:rsidR="00F1365C" w:rsidRPr="00836E9F" w:rsidRDefault="00F1365C" w:rsidP="00AE3C39">
      <w:pPr>
        <w:pStyle w:val="acnormalbulleted"/>
      </w:pPr>
      <w:r w:rsidRPr="00836E9F">
        <w:t>Smluvní</w:t>
      </w:r>
      <w:r w:rsidR="00DF6BCD" w:rsidRPr="00836E9F">
        <w:t xml:space="preserve"> strany si postup pro uzavírání dílčích smluv dle této Rámcové dohody sjednávají jako smlouvu o smlouvě budoucí dle § 1785 a násl. občanského zákoníku, přičemž</w:t>
      </w:r>
      <w:r w:rsidR="00C23D3E" w:rsidRPr="00836E9F">
        <w:t> </w:t>
      </w:r>
      <w:r w:rsidR="00DF6BCD" w:rsidRPr="00836E9F">
        <w:t>předmět budoucích dílčích smluv, které budou strany takto uzavírat, je</w:t>
      </w:r>
      <w:r w:rsidR="00C23D3E" w:rsidRPr="00836E9F">
        <w:t> </w:t>
      </w:r>
      <w:r w:rsidR="00DF6BCD" w:rsidRPr="00836E9F">
        <w:t>ve</w:t>
      </w:r>
      <w:r w:rsidR="00C23D3E" w:rsidRPr="00836E9F">
        <w:t> </w:t>
      </w:r>
      <w:r w:rsidR="00DF6BCD" w:rsidRPr="00836E9F">
        <w:t>smyslu ust. § 1785 občanského zákoníku obecným způsobem vymezen v</w:t>
      </w:r>
      <w:r w:rsidR="00C23D3E" w:rsidRPr="00836E9F">
        <w:t> </w:t>
      </w:r>
      <w:r w:rsidR="00DF6BCD" w:rsidRPr="00836E9F">
        <w:t>této</w:t>
      </w:r>
      <w:r w:rsidR="00C23D3E" w:rsidRPr="00836E9F">
        <w:t> </w:t>
      </w:r>
      <w:r w:rsidR="00DF6BCD" w:rsidRPr="00836E9F">
        <w:t>Rámcové dohodě a jejích přílohách. V rámci tohoto obecného vymezení je</w:t>
      </w:r>
      <w:r w:rsidR="00C23D3E" w:rsidRPr="00836E9F">
        <w:t> </w:t>
      </w:r>
      <w:r w:rsidR="00DF6BCD" w:rsidRPr="00836E9F">
        <w:t>Objednatel oprávněn vyzývat Zhotovitele opakovaně k</w:t>
      </w:r>
      <w:r w:rsidR="005F221D" w:rsidRPr="00836E9F">
        <w:t> </w:t>
      </w:r>
      <w:r w:rsidR="00DF6BCD" w:rsidRPr="00836E9F">
        <w:t xml:space="preserve">postupnému uzavírání </w:t>
      </w:r>
      <w:r w:rsidR="00DF6BCD" w:rsidRPr="00836E9F">
        <w:lastRenderedPageBreak/>
        <w:t xml:space="preserve">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836E9F">
        <w:t xml:space="preserve"> v článku </w:t>
      </w:r>
      <w:r w:rsidR="00DF6BCD" w:rsidRPr="00836E9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836E9F">
        <w:t> </w:t>
      </w:r>
      <w:r w:rsidR="00DF6BCD" w:rsidRPr="00836E9F">
        <w:t>Zhotovitel v rozporu se svou povinností po výzvě Objednatele neuzavřel. Cena za</w:t>
      </w:r>
      <w:r w:rsidR="00C23D3E" w:rsidRPr="00836E9F">
        <w:t> </w:t>
      </w:r>
      <w:r w:rsidR="00DF6BCD" w:rsidRPr="00836E9F">
        <w:t>plnění budoucí dílčí smlouvy se stanoví dle článku IV. odstavce 1 této rámcové dohody. Ustanovení bodu 171 obchodních podmínek se uplatní i v tomto případě.</w:t>
      </w:r>
      <w:r w:rsidRPr="00836E9F">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6558C57" w14:textId="2DB28F88" w:rsidR="00AE3C39" w:rsidRDefault="00AE3C39" w:rsidP="00AE3C39">
      <w:pPr>
        <w:pStyle w:val="acnormalbulleted"/>
        <w:numPr>
          <w:ilvl w:val="0"/>
          <w:numId w:val="22"/>
        </w:numPr>
        <w:ind w:left="426" w:hanging="426"/>
      </w:pPr>
      <w:r w:rsidRPr="00AE3C39">
        <w:t xml:space="preserve">Tato Rámcová dohoda je uzavírána na dobu od 1. 1. 2025 do 31. 12. 2026 anebo do doby uzavření dílčí smlouvy, na základě které dojde k objednání díla dle této Rámcové dohody (v součtu všech dílčích smluv) v částce převyšující 6 200 000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7 200 000 Kč bez DPH. </w:t>
      </w:r>
    </w:p>
    <w:p w14:paraId="04B10E18" w14:textId="1A930C8F" w:rsidR="00E70A1D" w:rsidRPr="00E70A1D" w:rsidRDefault="00E70A1D" w:rsidP="00AE3C39">
      <w:pPr>
        <w:pStyle w:val="acnormalbulleted"/>
        <w:ind w:left="426" w:hanging="426"/>
      </w:pPr>
      <w:r w:rsidRPr="00E70A1D">
        <w:t>neobsazeno</w:t>
      </w:r>
    </w:p>
    <w:p w14:paraId="1D928B60" w14:textId="77777777" w:rsidR="00235018" w:rsidRPr="00E70A1D" w:rsidRDefault="009C5F7B" w:rsidP="00AE3C39">
      <w:pPr>
        <w:pStyle w:val="acnormalbulleted"/>
        <w:ind w:left="426" w:hanging="426"/>
      </w:pPr>
      <w:r w:rsidRPr="00E70A1D">
        <w:t>Míst</w:t>
      </w:r>
      <w:r w:rsidR="0085363C" w:rsidRPr="00E70A1D">
        <w:t>o</w:t>
      </w:r>
      <w:r w:rsidRPr="00E70A1D">
        <w:t xml:space="preserve"> plnění </w:t>
      </w:r>
      <w:r w:rsidR="00EA41F0" w:rsidRPr="00E70A1D">
        <w:t>dílčích smluv</w:t>
      </w:r>
      <w:r w:rsidRPr="00E70A1D">
        <w:t xml:space="preserve"> je </w:t>
      </w:r>
      <w:r w:rsidR="00EA41F0" w:rsidRPr="00E70A1D">
        <w:t xml:space="preserve">zpravidla uvedeno v dílčí smlouvě. </w:t>
      </w:r>
      <w:r w:rsidR="00F93851" w:rsidRPr="00E70A1D">
        <w:t xml:space="preserve">Dopravu do a </w:t>
      </w:r>
      <w:r w:rsidR="002C4982" w:rsidRPr="00E70A1D">
        <w:t xml:space="preserve">z místa plnění zajišťuje </w:t>
      </w:r>
      <w:r w:rsidR="003276C2" w:rsidRPr="00E70A1D">
        <w:t>Z</w:t>
      </w:r>
      <w:r w:rsidR="006D2F28" w:rsidRPr="00E70A1D">
        <w:t>hotovitel</w:t>
      </w:r>
      <w:r w:rsidR="002C4982" w:rsidRPr="00E70A1D">
        <w:t>.</w:t>
      </w:r>
    </w:p>
    <w:p w14:paraId="19F9A3AA" w14:textId="583E72A5" w:rsidR="00DD2D34" w:rsidRPr="002507FA" w:rsidRDefault="006D2F28" w:rsidP="00AE3C39">
      <w:pPr>
        <w:pStyle w:val="acnormalbulleted"/>
        <w:ind w:left="426" w:hanging="426"/>
      </w:pPr>
      <w:r w:rsidRPr="002507FA">
        <w:t>Zhotovitel</w:t>
      </w:r>
      <w:r w:rsidR="00DD2D34" w:rsidRPr="002507FA">
        <w:t xml:space="preserve"> </w:t>
      </w:r>
      <w:r w:rsidR="003276C2" w:rsidRPr="002507FA">
        <w:t xml:space="preserve">je povinen </w:t>
      </w:r>
      <w:del w:id="25" w:author="Kudláček Filip, Mgr." w:date="2024-10-16T11:26:00Z">
        <w:r w:rsidR="003276C2" w:rsidRPr="002507FA" w:rsidDel="00A40668">
          <w:delText xml:space="preserve">předmět Díla </w:delText>
        </w:r>
        <w:r w:rsidR="00DD2D34" w:rsidRPr="002507FA" w:rsidDel="00A40668">
          <w:delText>předávat</w:delText>
        </w:r>
      </w:del>
      <w:ins w:id="26" w:author="Kudláček Filip, Mgr." w:date="2024-10-16T11:26:00Z">
        <w:r w:rsidR="00A40668">
          <w:t>odpad převzít od</w:t>
        </w:r>
      </w:ins>
      <w:r w:rsidR="00DD2D34" w:rsidRPr="002507FA">
        <w:t xml:space="preserve"> </w:t>
      </w:r>
      <w:r w:rsidR="00986E6F" w:rsidRPr="002507FA">
        <w:t>Obj</w:t>
      </w:r>
      <w:r w:rsidR="00DD2D34" w:rsidRPr="002507FA">
        <w:t>ednatel</w:t>
      </w:r>
      <w:ins w:id="27" w:author="Kudláček Filip, Mgr." w:date="2024-10-16T11:26:00Z">
        <w:r w:rsidR="00A40668">
          <w:t>e</w:t>
        </w:r>
      </w:ins>
      <w:del w:id="28" w:author="Kudláček Filip, Mgr." w:date="2024-10-16T11:26:00Z">
        <w:r w:rsidR="00DD2D34" w:rsidRPr="002507FA" w:rsidDel="00A40668">
          <w:delText>i</w:delText>
        </w:r>
      </w:del>
      <w:r w:rsidR="00DD2D34" w:rsidRPr="002507FA">
        <w:t xml:space="preserve"> v místě a ve lhůtách uvedených v dílčí </w:t>
      </w:r>
      <w:r w:rsidR="00EA41F0" w:rsidRPr="002507FA">
        <w:t>smlouvě</w:t>
      </w:r>
      <w:r w:rsidR="00DD2D34" w:rsidRPr="002507FA">
        <w:t xml:space="preserve">. </w:t>
      </w:r>
    </w:p>
    <w:p w14:paraId="2DD022E1" w14:textId="5773430B" w:rsidR="00E70A1D" w:rsidRPr="00E70A1D" w:rsidRDefault="00E70A1D" w:rsidP="00AE3C39">
      <w:pPr>
        <w:pStyle w:val="acnormalbulleted"/>
        <w:ind w:left="426" w:hanging="426"/>
      </w:pPr>
      <w:r w:rsidRPr="00E70A1D">
        <w:t>Zhotovitel je povinen vyrozumět určeného zaměstnance Objednatele uvedeného v dílčí smlouvě jako „kontaktní osoba“ o datu a době dokončení předmětu Díla (v pracovní dny v čase 7:00   15:00 hod.) formou zaslání</w:t>
      </w:r>
      <w:r w:rsidR="00EF6DED">
        <w:t>/předání</w:t>
      </w:r>
      <w:r w:rsidRPr="00E70A1D">
        <w:t xml:space="preserve"> ohlašovacího listu přepravy nebezpečného odpadu a vážního lístku. Objednatel má právo kontroly uložení nebo využití odpadu, který byl Zhotoviteli předán. </w:t>
      </w:r>
    </w:p>
    <w:p w14:paraId="190876AB" w14:textId="22421DFF" w:rsidR="00BD7195" w:rsidRPr="002507FA" w:rsidRDefault="00E70A1D" w:rsidP="00AE3C39">
      <w:pPr>
        <w:pStyle w:val="acnormalbulleted"/>
        <w:ind w:left="426" w:hanging="426"/>
      </w:pPr>
      <w:r>
        <w:t>neobsazeno</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DC205EF" w14:textId="7200653A" w:rsidR="00E70A1D" w:rsidRDefault="00E70A1D" w:rsidP="001039F6">
      <w:pPr>
        <w:pStyle w:val="Odstavecseseznamem"/>
        <w:numPr>
          <w:ilvl w:val="0"/>
          <w:numId w:val="1"/>
        </w:numPr>
        <w:contextualSpacing w:val="0"/>
        <w:jc w:val="both"/>
        <w:rPr>
          <w:rFonts w:ascii="Verdana" w:hAnsi="Verdana" w:cstheme="minorHAnsi"/>
          <w:sz w:val="18"/>
          <w:szCs w:val="18"/>
        </w:rPr>
      </w:pPr>
      <w:r w:rsidRPr="00E70A1D">
        <w:rPr>
          <w:rFonts w:ascii="Verdana" w:hAnsi="Verdana" w:cstheme="minorHAnsi"/>
          <w:sz w:val="18"/>
          <w:szCs w:val="18"/>
        </w:rPr>
        <w:t>Cena za plnění dílčí smlouvy (Cena Díla) bude v dílčí smlouvě sjednána jako přijatá Cena Díla, která představuje odhadovanou cenu za provedení Díla určenou na základě odhadovaného množství jednotkových položek a jednotkov</w:t>
      </w:r>
      <w:r>
        <w:rPr>
          <w:rFonts w:ascii="Verdana" w:hAnsi="Verdana" w:cstheme="minorHAnsi"/>
          <w:sz w:val="18"/>
          <w:szCs w:val="18"/>
        </w:rPr>
        <w:t>é</w:t>
      </w:r>
      <w:r w:rsidRPr="00E70A1D">
        <w:rPr>
          <w:rFonts w:ascii="Verdana" w:hAnsi="Verdana" w:cstheme="minorHAnsi"/>
          <w:sz w:val="18"/>
          <w:szCs w:val="18"/>
        </w:rPr>
        <w:t xml:space="preserve"> cen</w:t>
      </w:r>
      <w:r>
        <w:rPr>
          <w:rFonts w:ascii="Verdana" w:hAnsi="Verdana" w:cstheme="minorHAnsi"/>
          <w:sz w:val="18"/>
          <w:szCs w:val="18"/>
        </w:rPr>
        <w:t>y</w:t>
      </w:r>
      <w:r w:rsidRPr="00E70A1D">
        <w:rPr>
          <w:rFonts w:ascii="Verdana" w:hAnsi="Verdana" w:cstheme="minorHAnsi"/>
          <w:sz w:val="18"/>
          <w:szCs w:val="18"/>
        </w:rPr>
        <w:t xml:space="preserve"> uveden</w:t>
      </w:r>
      <w:r>
        <w:rPr>
          <w:rFonts w:ascii="Verdana" w:hAnsi="Verdana" w:cstheme="minorHAnsi"/>
          <w:sz w:val="18"/>
          <w:szCs w:val="18"/>
        </w:rPr>
        <w:t>é</w:t>
      </w:r>
      <w:r w:rsidRPr="00E70A1D">
        <w:rPr>
          <w:rFonts w:ascii="Verdana" w:hAnsi="Verdana" w:cstheme="minorHAnsi"/>
          <w:sz w:val="18"/>
          <w:szCs w:val="18"/>
        </w:rPr>
        <w:t xml:space="preserve">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3E53BF">
        <w:rPr>
          <w:rFonts w:ascii="Verdana" w:hAnsi="Verdana" w:cstheme="minorHAnsi"/>
          <w:sz w:val="18"/>
          <w:szCs w:val="18"/>
        </w:rPr>
        <w:t xml:space="preserve"> </w:t>
      </w:r>
    </w:p>
    <w:p w14:paraId="22F65383" w14:textId="5CDB8494" w:rsidR="00A51CDF" w:rsidRPr="00AA3DB6" w:rsidRDefault="00A51CDF" w:rsidP="00A51CDF">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w:t>
      </w:r>
      <w:r w:rsidR="005B481C">
        <w:rPr>
          <w:rFonts w:ascii="Verdana" w:hAnsi="Verdana" w:cstheme="minorHAnsi"/>
          <w:sz w:val="18"/>
          <w:szCs w:val="18"/>
        </w:rPr>
        <w:t>é</w:t>
      </w:r>
      <w:r w:rsidRPr="00061719">
        <w:rPr>
          <w:rFonts w:ascii="Verdana" w:hAnsi="Verdana" w:cstheme="minorHAnsi"/>
          <w:sz w:val="18"/>
          <w:szCs w:val="18"/>
        </w:rPr>
        <w:t xml:space="preserve"> </w:t>
      </w:r>
      <w:r w:rsidRPr="00FD477F">
        <w:rPr>
          <w:rFonts w:ascii="Verdana" w:hAnsi="Verdana" w:cstheme="minorHAnsi"/>
          <w:sz w:val="18"/>
          <w:szCs w:val="18"/>
        </w:rPr>
        <w:t>cen</w:t>
      </w:r>
      <w:r w:rsidR="005B481C">
        <w:rPr>
          <w:rFonts w:ascii="Verdana" w:hAnsi="Verdana" w:cstheme="minorHAnsi"/>
          <w:sz w:val="18"/>
          <w:szCs w:val="18"/>
        </w:rPr>
        <w:t>y</w:t>
      </w:r>
      <w:r w:rsidRPr="00FD477F">
        <w:rPr>
          <w:rFonts w:ascii="Verdana" w:hAnsi="Verdana" w:cstheme="minorHAnsi"/>
          <w:sz w:val="18"/>
          <w:szCs w:val="18"/>
        </w:rPr>
        <w:t xml:space="preserve"> v příloze č. 3 této Rámcové dohody a množství skutečně realizovaných jednotkových položek v příloze č. 2</w:t>
      </w:r>
      <w:r>
        <w:rPr>
          <w:rFonts w:ascii="Verdana" w:hAnsi="Verdana" w:cstheme="minorHAnsi"/>
          <w:sz w:val="18"/>
          <w:szCs w:val="18"/>
        </w:rPr>
        <w:t>b</w:t>
      </w:r>
      <w:r w:rsidRPr="00FD477F">
        <w:rPr>
          <w:rFonts w:ascii="Verdana" w:hAnsi="Verdana" w:cstheme="minorHAnsi"/>
          <w:sz w:val="18"/>
          <w:szCs w:val="18"/>
        </w:rPr>
        <w:t xml:space="preserve"> této Rámcové dohody Zh</w:t>
      </w:r>
      <w:r w:rsidRPr="00061719">
        <w:rPr>
          <w:rFonts w:ascii="Verdana" w:hAnsi="Verdana" w:cstheme="minorHAnsi"/>
          <w:sz w:val="18"/>
          <w:szCs w:val="18"/>
        </w:rPr>
        <w:t xml:space="preserve">otovitelem při zhotovení Díla </w:t>
      </w:r>
      <w:r>
        <w:rPr>
          <w:rFonts w:ascii="Verdana" w:hAnsi="Verdana" w:cstheme="minorHAnsi"/>
          <w:sz w:val="18"/>
          <w:szCs w:val="18"/>
        </w:rPr>
        <w:t>odsouhlasených Objednatelem na základě Zhotovitelem předloženého Dokladu přepravy odpadu.</w:t>
      </w:r>
    </w:p>
    <w:p w14:paraId="7A6F22B9" w14:textId="15C7360D" w:rsidR="00CC5257" w:rsidRPr="00E70A1D"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E70A1D">
        <w:rPr>
          <w:rFonts w:ascii="Verdana" w:hAnsi="Verdana" w:cstheme="minorHAnsi"/>
          <w:sz w:val="18"/>
          <w:szCs w:val="18"/>
        </w:rPr>
        <w:t xml:space="preserve">v bodu </w:t>
      </w:r>
      <w:r w:rsidR="00E70A1D" w:rsidRPr="00E70A1D">
        <w:rPr>
          <w:rFonts w:ascii="Verdana" w:hAnsi="Verdana" w:cstheme="minorHAnsi"/>
          <w:sz w:val="18"/>
          <w:szCs w:val="18"/>
        </w:rPr>
        <w:t>2</w:t>
      </w:r>
      <w:r w:rsidR="00704284" w:rsidRPr="00E70A1D">
        <w:rPr>
          <w:rFonts w:ascii="Verdana" w:hAnsi="Verdana" w:cstheme="minorHAnsi"/>
          <w:sz w:val="18"/>
          <w:szCs w:val="18"/>
        </w:rPr>
        <w:t xml:space="preserve"> tohoto článku </w:t>
      </w:r>
      <w:r w:rsidR="00AD2EC8" w:rsidRPr="00E70A1D">
        <w:rPr>
          <w:rFonts w:ascii="Verdana" w:hAnsi="Verdana" w:cstheme="minorHAnsi"/>
          <w:sz w:val="18"/>
          <w:szCs w:val="18"/>
        </w:rPr>
        <w:t xml:space="preserve">této Rámcové </w:t>
      </w:r>
      <w:r w:rsidR="00704284" w:rsidRPr="00E70A1D">
        <w:rPr>
          <w:rFonts w:ascii="Verdana" w:hAnsi="Verdana" w:cstheme="minorHAnsi"/>
          <w:sz w:val="18"/>
          <w:szCs w:val="18"/>
        </w:rPr>
        <w:t xml:space="preserve">dohody </w:t>
      </w:r>
      <w:r w:rsidR="00DC4AD5" w:rsidRPr="00E70A1D">
        <w:rPr>
          <w:rFonts w:ascii="Verdana" w:hAnsi="Verdana" w:cstheme="minorHAnsi"/>
          <w:sz w:val="18"/>
          <w:szCs w:val="18"/>
        </w:rPr>
        <w:t xml:space="preserve">je cenou konečnou, </w:t>
      </w:r>
      <w:r w:rsidR="00704284" w:rsidRPr="00E70A1D">
        <w:rPr>
          <w:rFonts w:ascii="Verdana" w:hAnsi="Verdana" w:cstheme="minorHAnsi"/>
          <w:sz w:val="18"/>
          <w:szCs w:val="18"/>
        </w:rPr>
        <w:t xml:space="preserve">zahrnující </w:t>
      </w:r>
      <w:r w:rsidR="00DC4AD5" w:rsidRPr="00E70A1D">
        <w:rPr>
          <w:rFonts w:ascii="Verdana" w:hAnsi="Verdana" w:cstheme="minorHAnsi"/>
          <w:sz w:val="18"/>
          <w:szCs w:val="18"/>
        </w:rPr>
        <w:t xml:space="preserve">veškeré související náklady </w:t>
      </w:r>
      <w:r w:rsidR="00276548" w:rsidRPr="00E70A1D">
        <w:rPr>
          <w:rFonts w:ascii="Verdana" w:hAnsi="Verdana" w:cstheme="minorHAnsi"/>
          <w:sz w:val="18"/>
          <w:szCs w:val="18"/>
        </w:rPr>
        <w:t>Z</w:t>
      </w:r>
      <w:r w:rsidR="006D2F28" w:rsidRPr="00E70A1D">
        <w:rPr>
          <w:rFonts w:ascii="Verdana" w:hAnsi="Verdana" w:cstheme="minorHAnsi"/>
          <w:sz w:val="18"/>
          <w:szCs w:val="18"/>
        </w:rPr>
        <w:t>hotovitel</w:t>
      </w:r>
      <w:r w:rsidRPr="00E70A1D">
        <w:rPr>
          <w:rFonts w:ascii="Verdana" w:hAnsi="Verdana" w:cstheme="minorHAnsi"/>
          <w:sz w:val="18"/>
          <w:szCs w:val="18"/>
        </w:rPr>
        <w:t xml:space="preserve">e, včetně nákladů na dopravu apod. </w:t>
      </w:r>
      <w:r w:rsidR="006D2F28" w:rsidRPr="00E70A1D">
        <w:rPr>
          <w:rFonts w:ascii="Verdana" w:hAnsi="Verdana" w:cstheme="minorHAnsi"/>
          <w:sz w:val="18"/>
          <w:szCs w:val="18"/>
        </w:rPr>
        <w:t>Zhotovitel</w:t>
      </w:r>
      <w:r w:rsidRPr="00E70A1D">
        <w:rPr>
          <w:rFonts w:ascii="Verdana" w:hAnsi="Verdana" w:cstheme="minorHAnsi"/>
          <w:sz w:val="18"/>
          <w:szCs w:val="18"/>
        </w:rPr>
        <w:t xml:space="preserve"> je</w:t>
      </w:r>
      <w:r w:rsidR="00C23D3E" w:rsidRPr="00E70A1D">
        <w:rPr>
          <w:rFonts w:ascii="Verdana" w:hAnsi="Verdana" w:cstheme="minorHAnsi"/>
          <w:sz w:val="18"/>
          <w:szCs w:val="18"/>
        </w:rPr>
        <w:t> </w:t>
      </w:r>
      <w:r w:rsidRPr="00E70A1D">
        <w:rPr>
          <w:rFonts w:ascii="Verdana" w:hAnsi="Verdana" w:cstheme="minorHAnsi"/>
          <w:sz w:val="18"/>
          <w:szCs w:val="18"/>
        </w:rPr>
        <w:t>touto</w:t>
      </w:r>
      <w:r w:rsidR="00C23D3E" w:rsidRPr="00E70A1D">
        <w:rPr>
          <w:rFonts w:ascii="Verdana" w:hAnsi="Verdana" w:cstheme="minorHAnsi"/>
          <w:sz w:val="18"/>
          <w:szCs w:val="18"/>
        </w:rPr>
        <w:t> </w:t>
      </w:r>
      <w:r w:rsidRPr="00E70A1D">
        <w:rPr>
          <w:rFonts w:ascii="Verdana" w:hAnsi="Verdana" w:cstheme="minorHAnsi"/>
          <w:sz w:val="18"/>
          <w:szCs w:val="18"/>
        </w:rPr>
        <w:t xml:space="preserve">cenou vázán po dobu plnění z této </w:t>
      </w:r>
      <w:r w:rsidR="00AD2EC8" w:rsidRPr="00E70A1D">
        <w:rPr>
          <w:rFonts w:ascii="Verdana" w:hAnsi="Verdana" w:cstheme="minorHAnsi"/>
          <w:sz w:val="18"/>
          <w:szCs w:val="18"/>
        </w:rPr>
        <w:t xml:space="preserve">Rámcové </w:t>
      </w:r>
      <w:r w:rsidRPr="00E70A1D">
        <w:rPr>
          <w:rFonts w:ascii="Verdana" w:hAnsi="Verdana" w:cstheme="minorHAnsi"/>
          <w:sz w:val="18"/>
          <w:szCs w:val="18"/>
        </w:rPr>
        <w:t>dohody</w:t>
      </w:r>
      <w:r w:rsidR="00860ADA" w:rsidRPr="00E70A1D">
        <w:rPr>
          <w:rFonts w:ascii="Verdana" w:hAnsi="Verdana" w:cstheme="minorHAnsi"/>
          <w:sz w:val="18"/>
          <w:szCs w:val="18"/>
        </w:rPr>
        <w:t>.</w:t>
      </w:r>
    </w:p>
    <w:p w14:paraId="14941C54" w14:textId="660E6819" w:rsidR="00276548" w:rsidRPr="00E70A1D" w:rsidRDefault="00870DF7" w:rsidP="001039F6">
      <w:pPr>
        <w:pStyle w:val="Odstavecseseznamem"/>
        <w:numPr>
          <w:ilvl w:val="0"/>
          <w:numId w:val="1"/>
        </w:numPr>
        <w:contextualSpacing w:val="0"/>
        <w:jc w:val="both"/>
        <w:rPr>
          <w:rFonts w:ascii="Verdana" w:hAnsi="Verdana" w:cstheme="minorHAnsi"/>
          <w:sz w:val="18"/>
          <w:szCs w:val="18"/>
        </w:rPr>
      </w:pPr>
      <w:r w:rsidRPr="00E70A1D">
        <w:rPr>
          <w:rFonts w:ascii="Verdana" w:hAnsi="Verdana" w:cstheme="minorHAnsi"/>
          <w:sz w:val="18"/>
          <w:szCs w:val="18"/>
        </w:rPr>
        <w:t>Jednotkov</w:t>
      </w:r>
      <w:r w:rsidR="00E70A1D" w:rsidRPr="00E70A1D">
        <w:rPr>
          <w:rFonts w:ascii="Verdana" w:hAnsi="Verdana" w:cstheme="minorHAnsi"/>
          <w:sz w:val="18"/>
          <w:szCs w:val="18"/>
        </w:rPr>
        <w:t>á</w:t>
      </w:r>
      <w:r w:rsidRPr="00E70A1D">
        <w:rPr>
          <w:rFonts w:ascii="Verdana" w:hAnsi="Verdana" w:cstheme="minorHAnsi"/>
          <w:sz w:val="18"/>
          <w:szCs w:val="18"/>
        </w:rPr>
        <w:t xml:space="preserve"> cen</w:t>
      </w:r>
      <w:r w:rsidR="00E70A1D" w:rsidRPr="00E70A1D">
        <w:rPr>
          <w:rFonts w:ascii="Verdana" w:hAnsi="Verdana" w:cstheme="minorHAnsi"/>
          <w:sz w:val="18"/>
          <w:szCs w:val="18"/>
        </w:rPr>
        <w:t>a</w:t>
      </w:r>
      <w:r w:rsidRPr="00E70A1D">
        <w:rPr>
          <w:rFonts w:ascii="Verdana" w:hAnsi="Verdana" w:cstheme="minorHAnsi"/>
          <w:sz w:val="18"/>
          <w:szCs w:val="18"/>
        </w:rPr>
        <w:t xml:space="preserve"> za plnění </w:t>
      </w:r>
      <w:r w:rsidR="00322F6C" w:rsidRPr="00E70A1D">
        <w:rPr>
          <w:rFonts w:ascii="Verdana" w:hAnsi="Verdana" w:cstheme="minorHAnsi"/>
          <w:sz w:val="18"/>
          <w:szCs w:val="18"/>
        </w:rPr>
        <w:t xml:space="preserve">Díla </w:t>
      </w:r>
      <w:r w:rsidRPr="00E70A1D">
        <w:rPr>
          <w:rFonts w:ascii="Verdana" w:hAnsi="Verdana" w:cstheme="minorHAnsi"/>
          <w:sz w:val="18"/>
          <w:szCs w:val="18"/>
        </w:rPr>
        <w:t>j</w:t>
      </w:r>
      <w:r w:rsidR="00E70A1D" w:rsidRPr="00E70A1D">
        <w:rPr>
          <w:rFonts w:ascii="Verdana" w:hAnsi="Verdana" w:cstheme="minorHAnsi"/>
          <w:sz w:val="18"/>
          <w:szCs w:val="18"/>
        </w:rPr>
        <w:t>e</w:t>
      </w:r>
      <w:r w:rsidRPr="00E70A1D">
        <w:rPr>
          <w:rFonts w:ascii="Verdana" w:hAnsi="Verdana" w:cstheme="minorHAnsi"/>
          <w:sz w:val="18"/>
          <w:szCs w:val="18"/>
        </w:rPr>
        <w:t xml:space="preserve"> sjednán</w:t>
      </w:r>
      <w:r w:rsidR="00E70A1D" w:rsidRPr="00E70A1D">
        <w:rPr>
          <w:rFonts w:ascii="Verdana" w:hAnsi="Verdana" w:cstheme="minorHAnsi"/>
          <w:sz w:val="18"/>
          <w:szCs w:val="18"/>
        </w:rPr>
        <w:t>a</w:t>
      </w:r>
      <w:r w:rsidRPr="00E70A1D">
        <w:rPr>
          <w:rFonts w:ascii="Verdana" w:hAnsi="Verdana" w:cstheme="minorHAnsi"/>
          <w:sz w:val="18"/>
          <w:szCs w:val="18"/>
        </w:rPr>
        <w:t xml:space="preserve"> smluvními stranami v</w:t>
      </w:r>
      <w:r w:rsidR="00276548" w:rsidRPr="00E70A1D">
        <w:rPr>
          <w:rFonts w:ascii="Verdana" w:hAnsi="Verdana" w:cstheme="minorHAnsi"/>
          <w:sz w:val="18"/>
          <w:szCs w:val="18"/>
        </w:rPr>
        <w:t xml:space="preserve"> přílo</w:t>
      </w:r>
      <w:r w:rsidRPr="00E70A1D">
        <w:rPr>
          <w:rFonts w:ascii="Verdana" w:hAnsi="Verdana" w:cstheme="minorHAnsi"/>
          <w:sz w:val="18"/>
          <w:szCs w:val="18"/>
        </w:rPr>
        <w:t>ze</w:t>
      </w:r>
      <w:r w:rsidR="00276548" w:rsidRPr="00E70A1D">
        <w:rPr>
          <w:rFonts w:ascii="Verdana" w:hAnsi="Verdana" w:cstheme="minorHAnsi"/>
          <w:sz w:val="18"/>
          <w:szCs w:val="18"/>
        </w:rPr>
        <w:t xml:space="preserve"> č</w:t>
      </w:r>
      <w:r w:rsidR="00F17B92" w:rsidRPr="00E70A1D">
        <w:rPr>
          <w:rFonts w:ascii="Verdana" w:hAnsi="Verdana" w:cstheme="minorHAnsi"/>
          <w:sz w:val="18"/>
          <w:szCs w:val="18"/>
        </w:rPr>
        <w:t xml:space="preserve">. 3 </w:t>
      </w:r>
      <w:r w:rsidR="00276548" w:rsidRPr="00E70A1D">
        <w:rPr>
          <w:rFonts w:ascii="Verdana" w:hAnsi="Verdana" w:cstheme="minorHAnsi"/>
          <w:sz w:val="18"/>
          <w:szCs w:val="18"/>
        </w:rPr>
        <w:t xml:space="preserve">této </w:t>
      </w:r>
      <w:r w:rsidR="00322F6C" w:rsidRPr="00E70A1D">
        <w:rPr>
          <w:rFonts w:ascii="Verdana" w:hAnsi="Verdana" w:cstheme="minorHAnsi"/>
          <w:sz w:val="18"/>
          <w:szCs w:val="18"/>
        </w:rPr>
        <w:t xml:space="preserve">Rámcové </w:t>
      </w:r>
      <w:r w:rsidR="00276548" w:rsidRPr="00E70A1D">
        <w:rPr>
          <w:rFonts w:ascii="Verdana" w:hAnsi="Verdana" w:cstheme="minorHAnsi"/>
          <w:sz w:val="18"/>
          <w:szCs w:val="18"/>
        </w:rPr>
        <w:t>dohody.</w:t>
      </w:r>
    </w:p>
    <w:p w14:paraId="0D63B9B0" w14:textId="6D8D674C" w:rsidR="004B7A54" w:rsidRPr="004B7A54" w:rsidRDefault="004B7A54" w:rsidP="004B7A54">
      <w:pPr>
        <w:pStyle w:val="Odstavecseseznamem"/>
        <w:numPr>
          <w:ilvl w:val="0"/>
          <w:numId w:val="1"/>
        </w:numPr>
        <w:ind w:left="357" w:hanging="357"/>
        <w:contextualSpacing w:val="0"/>
        <w:rPr>
          <w:rFonts w:ascii="Verdana" w:hAnsi="Verdana" w:cstheme="minorHAnsi"/>
          <w:sz w:val="18"/>
          <w:szCs w:val="18"/>
        </w:rPr>
      </w:pPr>
      <w:r w:rsidRPr="004B7A54">
        <w:rPr>
          <w:rFonts w:ascii="Verdana" w:hAnsi="Verdana" w:cstheme="minorHAnsi"/>
          <w:sz w:val="18"/>
          <w:szCs w:val="18"/>
        </w:rPr>
        <w:lastRenderedPageBreak/>
        <w:t>Faktura musí mít náležitosti daňového dokladu, její přílohou musí být stejnopis schváleného dokladu o odstranění odpadu s uvedením množství v tunách (Doklady přepravy odpadu) s</w:t>
      </w:r>
      <w:ins w:id="29" w:author="Kudláček Filip, Mgr." w:date="2024-10-16T11:37:00Z">
        <w:r w:rsidR="004A0CEC">
          <w:rPr>
            <w:rFonts w:ascii="Verdana" w:hAnsi="Verdana" w:cstheme="minorHAnsi"/>
            <w:sz w:val="18"/>
            <w:szCs w:val="18"/>
          </w:rPr>
          <w:t> </w:t>
        </w:r>
      </w:ins>
      <w:del w:id="30" w:author="Kudláček Filip, Mgr." w:date="2024-10-16T11:37:00Z">
        <w:r w:rsidRPr="004B7A54" w:rsidDel="004A0CEC">
          <w:rPr>
            <w:rFonts w:ascii="Verdana" w:hAnsi="Verdana" w:cstheme="minorHAnsi"/>
            <w:sz w:val="18"/>
            <w:szCs w:val="18"/>
          </w:rPr>
          <w:delText xml:space="preserve"> </w:delText>
        </w:r>
      </w:del>
      <w:r w:rsidRPr="004B7A54">
        <w:rPr>
          <w:rFonts w:ascii="Verdana" w:hAnsi="Verdana" w:cstheme="minorHAnsi"/>
          <w:sz w:val="18"/>
          <w:szCs w:val="18"/>
        </w:rPr>
        <w:t>potvrzením převzetí plnění bez jakýchkoliv výhrad/vad Objednatelem. V záhlaví faktury je nutno taktéž uvést číslo objednávky a této Rámcové dohody.</w:t>
      </w:r>
    </w:p>
    <w:p w14:paraId="54458741" w14:textId="77777777" w:rsidR="004A0CEC" w:rsidRPr="002775B6" w:rsidRDefault="004A0CEC">
      <w:pPr>
        <w:pStyle w:val="Odstavecseseznamem"/>
        <w:numPr>
          <w:ilvl w:val="0"/>
          <w:numId w:val="1"/>
        </w:numPr>
        <w:spacing w:after="120"/>
        <w:ind w:left="357" w:hanging="357"/>
        <w:contextualSpacing w:val="0"/>
        <w:jc w:val="both"/>
        <w:rPr>
          <w:moveTo w:id="31" w:author="Kudláček Filip, Mgr." w:date="2024-10-16T11:37:00Z"/>
          <w:rFonts w:ascii="Verdana" w:hAnsi="Verdana" w:cstheme="minorHAnsi"/>
          <w:sz w:val="18"/>
          <w:szCs w:val="18"/>
        </w:rPr>
        <w:pPrChange w:id="32" w:author="Kudláček Filip, Mgr." w:date="2024-10-16T11:38:00Z">
          <w:pPr>
            <w:pStyle w:val="Odstavecseseznamem"/>
            <w:numPr>
              <w:numId w:val="1"/>
            </w:numPr>
            <w:tabs>
              <w:tab w:val="num" w:pos="360"/>
            </w:tabs>
            <w:spacing w:after="0"/>
            <w:ind w:left="360" w:hanging="360"/>
            <w:contextualSpacing w:val="0"/>
            <w:jc w:val="both"/>
          </w:pPr>
        </w:pPrChange>
      </w:pPr>
      <w:moveToRangeStart w:id="33" w:author="Kudláček Filip, Mgr." w:date="2024-10-16T11:37:00Z" w:name="move179971066"/>
      <w:moveTo w:id="34" w:author="Kudláček Filip, Mgr." w:date="2024-10-16T11:37:00Z">
        <w:r>
          <w:rPr>
            <w:rFonts w:ascii="Verdana" w:hAnsi="Verdana" w:cstheme="minorHAnsi"/>
            <w:sz w:val="18"/>
            <w:szCs w:val="18"/>
          </w:rPr>
          <w:t>Daňové</w:t>
        </w:r>
        <w:r w:rsidRPr="00C80DB5">
          <w:rPr>
            <w:rFonts w:ascii="Verdana" w:hAnsi="Verdana" w:cstheme="minorHAnsi"/>
            <w:sz w:val="18"/>
            <w:szCs w:val="18"/>
          </w:rPr>
          <w:t xml:space="preserve"> </w:t>
        </w:r>
        <w:r w:rsidRPr="002775B6">
          <w:rPr>
            <w:rFonts w:ascii="Verdana" w:hAnsi="Verdana" w:cstheme="minorHAnsi"/>
            <w:sz w:val="18"/>
            <w:szCs w:val="18"/>
          </w:rPr>
          <w:t>doklady</w:t>
        </w:r>
        <w:r>
          <w:rPr>
            <w:rFonts w:ascii="Verdana" w:hAnsi="Verdana" w:cstheme="minorHAnsi"/>
            <w:sz w:val="18"/>
            <w:szCs w:val="18"/>
          </w:rPr>
          <w:t xml:space="preserve">, případně jejich přílohy, </w:t>
        </w:r>
        <w:r w:rsidRPr="002775B6">
          <w:rPr>
            <w:rFonts w:ascii="Verdana" w:hAnsi="Verdana" w:cstheme="minorHAnsi"/>
            <w:sz w:val="18"/>
            <w:szCs w:val="18"/>
          </w:rPr>
          <w:t>budou obsahovat:</w:t>
        </w:r>
      </w:moveTo>
    </w:p>
    <w:p w14:paraId="0A62AC7F" w14:textId="77777777" w:rsidR="004A0CEC" w:rsidRPr="002775B6" w:rsidRDefault="004A0CEC" w:rsidP="004A0CEC">
      <w:pPr>
        <w:pStyle w:val="Odstavecseseznamem"/>
        <w:numPr>
          <w:ilvl w:val="0"/>
          <w:numId w:val="20"/>
        </w:numPr>
        <w:spacing w:after="0"/>
        <w:contextualSpacing w:val="0"/>
        <w:jc w:val="both"/>
        <w:rPr>
          <w:moveTo w:id="35" w:author="Kudláček Filip, Mgr." w:date="2024-10-16T11:37:00Z"/>
          <w:rFonts w:ascii="Verdana" w:hAnsi="Verdana" w:cstheme="minorHAnsi"/>
          <w:sz w:val="18"/>
          <w:szCs w:val="18"/>
        </w:rPr>
      </w:pPr>
      <w:moveTo w:id="36" w:author="Kudláček Filip, Mgr." w:date="2024-10-16T11:37:00Z">
        <w:r>
          <w:rPr>
            <w:rFonts w:ascii="Verdana" w:hAnsi="Verdana" w:cstheme="minorHAnsi"/>
            <w:sz w:val="18"/>
            <w:szCs w:val="18"/>
          </w:rPr>
          <w:t xml:space="preserve">název provozovny a její IČP </w:t>
        </w:r>
        <w:r w:rsidRPr="002775B6">
          <w:rPr>
            <w:rFonts w:ascii="Verdana" w:hAnsi="Verdana" w:cstheme="minorHAnsi"/>
            <w:sz w:val="18"/>
            <w:szCs w:val="18"/>
          </w:rPr>
          <w:t>(</w:t>
        </w:r>
        <w:r>
          <w:rPr>
            <w:rFonts w:ascii="Verdana" w:hAnsi="Verdana" w:cstheme="minorHAnsi"/>
            <w:sz w:val="18"/>
            <w:szCs w:val="18"/>
          </w:rPr>
          <w:t>identifikační číslo provozovny)</w:t>
        </w:r>
      </w:moveTo>
    </w:p>
    <w:p w14:paraId="06803C7D" w14:textId="77777777" w:rsidR="004A0CEC" w:rsidRPr="002775B6" w:rsidRDefault="004A0CEC" w:rsidP="004A0CEC">
      <w:pPr>
        <w:pStyle w:val="Odstavecseseznamem"/>
        <w:numPr>
          <w:ilvl w:val="0"/>
          <w:numId w:val="20"/>
        </w:numPr>
        <w:spacing w:after="0"/>
        <w:contextualSpacing w:val="0"/>
        <w:jc w:val="both"/>
        <w:rPr>
          <w:moveTo w:id="37" w:author="Kudláček Filip, Mgr." w:date="2024-10-16T11:37:00Z"/>
          <w:rFonts w:ascii="Verdana" w:hAnsi="Verdana" w:cstheme="minorHAnsi"/>
          <w:sz w:val="18"/>
          <w:szCs w:val="18"/>
        </w:rPr>
      </w:pPr>
      <w:moveTo w:id="38" w:author="Kudláček Filip, Mgr." w:date="2024-10-16T11:37:00Z">
        <w:r w:rsidRPr="002775B6">
          <w:rPr>
            <w:rFonts w:ascii="Verdana" w:hAnsi="Verdana" w:cstheme="minorHAnsi"/>
            <w:sz w:val="18"/>
            <w:szCs w:val="18"/>
          </w:rPr>
          <w:t xml:space="preserve">datum </w:t>
        </w:r>
        <w:r>
          <w:rPr>
            <w:rFonts w:ascii="Verdana" w:hAnsi="Verdana" w:cstheme="minorHAnsi"/>
            <w:sz w:val="18"/>
            <w:szCs w:val="18"/>
          </w:rPr>
          <w:t xml:space="preserve">a </w:t>
        </w:r>
        <w:r w:rsidRPr="002775B6">
          <w:rPr>
            <w:rFonts w:ascii="Verdana" w:hAnsi="Verdana" w:cstheme="minorHAnsi"/>
            <w:sz w:val="18"/>
            <w:szCs w:val="18"/>
          </w:rPr>
          <w:t>místo nakládky odpadu</w:t>
        </w:r>
        <w:r>
          <w:rPr>
            <w:rFonts w:ascii="Verdana" w:hAnsi="Verdana" w:cstheme="minorHAnsi"/>
            <w:sz w:val="18"/>
            <w:szCs w:val="18"/>
          </w:rPr>
          <w:t>,</w:t>
        </w:r>
      </w:moveTo>
    </w:p>
    <w:p w14:paraId="009D2B4E" w14:textId="77777777" w:rsidR="004A0CEC" w:rsidRDefault="004A0CEC" w:rsidP="004A0CEC">
      <w:pPr>
        <w:pStyle w:val="Odstavecseseznamem"/>
        <w:numPr>
          <w:ilvl w:val="0"/>
          <w:numId w:val="20"/>
        </w:numPr>
        <w:spacing w:after="0"/>
        <w:ind w:left="1077" w:hanging="357"/>
        <w:contextualSpacing w:val="0"/>
        <w:jc w:val="both"/>
        <w:rPr>
          <w:moveTo w:id="39" w:author="Kudláček Filip, Mgr." w:date="2024-10-16T11:37:00Z"/>
          <w:rFonts w:ascii="Verdana" w:hAnsi="Verdana" w:cstheme="minorHAnsi"/>
          <w:sz w:val="18"/>
          <w:szCs w:val="18"/>
        </w:rPr>
      </w:pPr>
      <w:moveTo w:id="40" w:author="Kudláček Filip, Mgr." w:date="2024-10-16T11:37:00Z">
        <w:r w:rsidRPr="002775B6">
          <w:rPr>
            <w:rFonts w:ascii="Verdana" w:hAnsi="Verdana" w:cstheme="minorHAnsi"/>
            <w:sz w:val="18"/>
            <w:szCs w:val="18"/>
          </w:rPr>
          <w:t>kód o</w:t>
        </w:r>
        <w:r>
          <w:rPr>
            <w:rFonts w:ascii="Verdana" w:hAnsi="Verdana" w:cstheme="minorHAnsi"/>
            <w:sz w:val="18"/>
            <w:szCs w:val="18"/>
          </w:rPr>
          <w:t>d</w:t>
        </w:r>
        <w:r w:rsidRPr="002775B6">
          <w:rPr>
            <w:rFonts w:ascii="Verdana" w:hAnsi="Verdana" w:cstheme="minorHAnsi"/>
            <w:sz w:val="18"/>
            <w:szCs w:val="18"/>
          </w:rPr>
          <w:t xml:space="preserve">padu + množství odpadu + cenu bez DPH za </w:t>
        </w:r>
        <w:r>
          <w:rPr>
            <w:rFonts w:ascii="Verdana" w:hAnsi="Verdana" w:cstheme="minorHAnsi"/>
            <w:sz w:val="18"/>
            <w:szCs w:val="18"/>
          </w:rPr>
          <w:t>odstranění</w:t>
        </w:r>
        <w:r w:rsidRPr="002775B6">
          <w:rPr>
            <w:rFonts w:ascii="Verdana" w:hAnsi="Verdana" w:cstheme="minorHAnsi"/>
            <w:sz w:val="18"/>
            <w:szCs w:val="18"/>
          </w:rPr>
          <w:t xml:space="preserve"> </w:t>
        </w:r>
        <w:r>
          <w:rPr>
            <w:rFonts w:ascii="Verdana" w:hAnsi="Verdana" w:cstheme="minorHAnsi"/>
            <w:sz w:val="18"/>
            <w:szCs w:val="18"/>
          </w:rPr>
          <w:t xml:space="preserve">odpadu dle </w:t>
        </w:r>
        <w:r w:rsidRPr="002775B6">
          <w:rPr>
            <w:rFonts w:ascii="Verdana" w:hAnsi="Verdana" w:cstheme="minorHAnsi"/>
            <w:sz w:val="18"/>
            <w:szCs w:val="18"/>
          </w:rPr>
          <w:t>jednotlivých kódů</w:t>
        </w:r>
        <w:r>
          <w:rPr>
            <w:rFonts w:ascii="Verdana" w:hAnsi="Verdana" w:cstheme="minorHAnsi"/>
            <w:sz w:val="18"/>
            <w:szCs w:val="18"/>
          </w:rPr>
          <w:t>.</w:t>
        </w:r>
      </w:moveTo>
    </w:p>
    <w:p w14:paraId="2893030A" w14:textId="77777777" w:rsidR="004A0CEC" w:rsidRPr="004B7A54" w:rsidRDefault="004A0CEC">
      <w:pPr>
        <w:pStyle w:val="Odstavecseseznamem"/>
        <w:numPr>
          <w:ilvl w:val="0"/>
          <w:numId w:val="20"/>
        </w:numPr>
        <w:ind w:left="1077" w:hanging="357"/>
        <w:contextualSpacing w:val="0"/>
        <w:jc w:val="both"/>
        <w:rPr>
          <w:moveTo w:id="41" w:author="Kudláček Filip, Mgr." w:date="2024-10-16T11:37:00Z"/>
          <w:rFonts w:ascii="Verdana" w:hAnsi="Verdana" w:cstheme="minorHAnsi"/>
          <w:sz w:val="18"/>
          <w:szCs w:val="18"/>
        </w:rPr>
        <w:pPrChange w:id="42" w:author="Kudláček Filip, Mgr." w:date="2024-10-16T11:37:00Z">
          <w:pPr>
            <w:pStyle w:val="Odstavecseseznamem"/>
            <w:numPr>
              <w:numId w:val="20"/>
            </w:numPr>
            <w:spacing w:after="0"/>
            <w:ind w:left="1077" w:hanging="357"/>
            <w:contextualSpacing w:val="0"/>
            <w:jc w:val="both"/>
          </w:pPr>
        </w:pPrChange>
      </w:pPr>
      <w:moveTo w:id="43" w:author="Kudláček Filip, Mgr." w:date="2024-10-16T11:37:00Z">
        <w:r>
          <w:rPr>
            <w:rFonts w:ascii="Verdana" w:hAnsi="Verdana" w:cstheme="minorHAnsi"/>
            <w:sz w:val="18"/>
            <w:szCs w:val="18"/>
          </w:rPr>
          <w:t>vážní lístek</w:t>
        </w:r>
      </w:moveTo>
    </w:p>
    <w:moveToRangeEnd w:id="33"/>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2"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3"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C518DF8" w14:textId="578EFB6D" w:rsidR="004B7A54" w:rsidRPr="002775B6" w:rsidDel="004A0CEC" w:rsidRDefault="004B7A54" w:rsidP="004B7A54">
      <w:pPr>
        <w:pStyle w:val="Odstavecseseznamem"/>
        <w:numPr>
          <w:ilvl w:val="0"/>
          <w:numId w:val="1"/>
        </w:numPr>
        <w:spacing w:after="0"/>
        <w:contextualSpacing w:val="0"/>
        <w:jc w:val="both"/>
        <w:rPr>
          <w:moveFrom w:id="44" w:author="Kudláček Filip, Mgr." w:date="2024-10-16T11:37:00Z"/>
          <w:rFonts w:ascii="Verdana" w:hAnsi="Verdana" w:cstheme="minorHAnsi"/>
          <w:sz w:val="18"/>
          <w:szCs w:val="18"/>
        </w:rPr>
      </w:pPr>
      <w:moveFromRangeStart w:id="45" w:author="Kudláček Filip, Mgr." w:date="2024-10-16T11:37:00Z" w:name="move179971066"/>
      <w:moveFrom w:id="46" w:author="Kudláček Filip, Mgr." w:date="2024-10-16T11:37:00Z">
        <w:r w:rsidDel="004A0CEC">
          <w:rPr>
            <w:rFonts w:ascii="Verdana" w:hAnsi="Verdana" w:cstheme="minorHAnsi"/>
            <w:sz w:val="18"/>
            <w:szCs w:val="18"/>
          </w:rPr>
          <w:t>Daňové</w:t>
        </w:r>
        <w:r w:rsidRPr="00C80DB5" w:rsidDel="004A0CEC">
          <w:rPr>
            <w:rFonts w:ascii="Verdana" w:hAnsi="Verdana" w:cstheme="minorHAnsi"/>
            <w:sz w:val="18"/>
            <w:szCs w:val="18"/>
          </w:rPr>
          <w:t xml:space="preserve"> </w:t>
        </w:r>
        <w:r w:rsidRPr="002775B6" w:rsidDel="004A0CEC">
          <w:rPr>
            <w:rFonts w:ascii="Verdana" w:hAnsi="Verdana" w:cstheme="minorHAnsi"/>
            <w:sz w:val="18"/>
            <w:szCs w:val="18"/>
          </w:rPr>
          <w:t>doklady</w:t>
        </w:r>
        <w:r w:rsidDel="004A0CEC">
          <w:rPr>
            <w:rFonts w:ascii="Verdana" w:hAnsi="Verdana" w:cstheme="minorHAnsi"/>
            <w:sz w:val="18"/>
            <w:szCs w:val="18"/>
          </w:rPr>
          <w:t xml:space="preserve">, případně jejich přílohy, </w:t>
        </w:r>
        <w:r w:rsidRPr="002775B6" w:rsidDel="004A0CEC">
          <w:rPr>
            <w:rFonts w:ascii="Verdana" w:hAnsi="Verdana" w:cstheme="minorHAnsi"/>
            <w:sz w:val="18"/>
            <w:szCs w:val="18"/>
          </w:rPr>
          <w:t>budou obsahovat:</w:t>
        </w:r>
      </w:moveFrom>
    </w:p>
    <w:p w14:paraId="3FC04985" w14:textId="5100D22F" w:rsidR="004B7A54" w:rsidRPr="002775B6" w:rsidDel="004A0CEC" w:rsidRDefault="004B7A54" w:rsidP="004B7A54">
      <w:pPr>
        <w:pStyle w:val="Odstavecseseznamem"/>
        <w:numPr>
          <w:ilvl w:val="0"/>
          <w:numId w:val="20"/>
        </w:numPr>
        <w:spacing w:after="0"/>
        <w:contextualSpacing w:val="0"/>
        <w:jc w:val="both"/>
        <w:rPr>
          <w:moveFrom w:id="47" w:author="Kudláček Filip, Mgr." w:date="2024-10-16T11:37:00Z"/>
          <w:rFonts w:ascii="Verdana" w:hAnsi="Verdana" w:cstheme="minorHAnsi"/>
          <w:sz w:val="18"/>
          <w:szCs w:val="18"/>
        </w:rPr>
      </w:pPr>
      <w:moveFrom w:id="48" w:author="Kudláček Filip, Mgr." w:date="2024-10-16T11:37:00Z">
        <w:r w:rsidDel="004A0CEC">
          <w:rPr>
            <w:rFonts w:ascii="Verdana" w:hAnsi="Verdana" w:cstheme="minorHAnsi"/>
            <w:sz w:val="18"/>
            <w:szCs w:val="18"/>
          </w:rPr>
          <w:t xml:space="preserve">název provozovny a její IČP </w:t>
        </w:r>
        <w:r w:rsidRPr="002775B6" w:rsidDel="004A0CEC">
          <w:rPr>
            <w:rFonts w:ascii="Verdana" w:hAnsi="Verdana" w:cstheme="minorHAnsi"/>
            <w:sz w:val="18"/>
            <w:szCs w:val="18"/>
          </w:rPr>
          <w:t>(</w:t>
        </w:r>
        <w:r w:rsidDel="004A0CEC">
          <w:rPr>
            <w:rFonts w:ascii="Verdana" w:hAnsi="Verdana" w:cstheme="minorHAnsi"/>
            <w:sz w:val="18"/>
            <w:szCs w:val="18"/>
          </w:rPr>
          <w:t>identifikační číslo provozovny)</w:t>
        </w:r>
      </w:moveFrom>
    </w:p>
    <w:p w14:paraId="4ED158C5" w14:textId="6934A71E" w:rsidR="004B7A54" w:rsidRPr="002775B6" w:rsidDel="004A0CEC" w:rsidRDefault="004B7A54" w:rsidP="004B7A54">
      <w:pPr>
        <w:pStyle w:val="Odstavecseseznamem"/>
        <w:numPr>
          <w:ilvl w:val="0"/>
          <w:numId w:val="20"/>
        </w:numPr>
        <w:spacing w:after="0"/>
        <w:contextualSpacing w:val="0"/>
        <w:jc w:val="both"/>
        <w:rPr>
          <w:moveFrom w:id="49" w:author="Kudláček Filip, Mgr." w:date="2024-10-16T11:37:00Z"/>
          <w:rFonts w:ascii="Verdana" w:hAnsi="Verdana" w:cstheme="minorHAnsi"/>
          <w:sz w:val="18"/>
          <w:szCs w:val="18"/>
        </w:rPr>
      </w:pPr>
      <w:moveFrom w:id="50" w:author="Kudláček Filip, Mgr." w:date="2024-10-16T11:37:00Z">
        <w:r w:rsidRPr="002775B6" w:rsidDel="004A0CEC">
          <w:rPr>
            <w:rFonts w:ascii="Verdana" w:hAnsi="Verdana" w:cstheme="minorHAnsi"/>
            <w:sz w:val="18"/>
            <w:szCs w:val="18"/>
          </w:rPr>
          <w:t xml:space="preserve">datum </w:t>
        </w:r>
        <w:r w:rsidDel="004A0CEC">
          <w:rPr>
            <w:rFonts w:ascii="Verdana" w:hAnsi="Verdana" w:cstheme="minorHAnsi"/>
            <w:sz w:val="18"/>
            <w:szCs w:val="18"/>
          </w:rPr>
          <w:t xml:space="preserve">a </w:t>
        </w:r>
        <w:r w:rsidRPr="002775B6" w:rsidDel="004A0CEC">
          <w:rPr>
            <w:rFonts w:ascii="Verdana" w:hAnsi="Verdana" w:cstheme="minorHAnsi"/>
            <w:sz w:val="18"/>
            <w:szCs w:val="18"/>
          </w:rPr>
          <w:t>místo nakládky odpadu</w:t>
        </w:r>
        <w:r w:rsidDel="004A0CEC">
          <w:rPr>
            <w:rFonts w:ascii="Verdana" w:hAnsi="Verdana" w:cstheme="minorHAnsi"/>
            <w:sz w:val="18"/>
            <w:szCs w:val="18"/>
          </w:rPr>
          <w:t>,</w:t>
        </w:r>
      </w:moveFrom>
    </w:p>
    <w:p w14:paraId="50475528" w14:textId="065F359F" w:rsidR="004B7A54" w:rsidDel="004A0CEC" w:rsidRDefault="004B7A54" w:rsidP="004B7A54">
      <w:pPr>
        <w:pStyle w:val="Odstavecseseznamem"/>
        <w:numPr>
          <w:ilvl w:val="0"/>
          <w:numId w:val="20"/>
        </w:numPr>
        <w:spacing w:after="0"/>
        <w:ind w:left="1077" w:hanging="357"/>
        <w:contextualSpacing w:val="0"/>
        <w:jc w:val="both"/>
        <w:rPr>
          <w:moveFrom w:id="51" w:author="Kudláček Filip, Mgr." w:date="2024-10-16T11:37:00Z"/>
          <w:rFonts w:ascii="Verdana" w:hAnsi="Verdana" w:cstheme="minorHAnsi"/>
          <w:sz w:val="18"/>
          <w:szCs w:val="18"/>
        </w:rPr>
      </w:pPr>
      <w:moveFrom w:id="52" w:author="Kudláček Filip, Mgr." w:date="2024-10-16T11:37:00Z">
        <w:r w:rsidRPr="002775B6" w:rsidDel="004A0CEC">
          <w:rPr>
            <w:rFonts w:ascii="Verdana" w:hAnsi="Verdana" w:cstheme="minorHAnsi"/>
            <w:sz w:val="18"/>
            <w:szCs w:val="18"/>
          </w:rPr>
          <w:t>kód o</w:t>
        </w:r>
        <w:r w:rsidDel="004A0CEC">
          <w:rPr>
            <w:rFonts w:ascii="Verdana" w:hAnsi="Verdana" w:cstheme="minorHAnsi"/>
            <w:sz w:val="18"/>
            <w:szCs w:val="18"/>
          </w:rPr>
          <w:t>d</w:t>
        </w:r>
        <w:r w:rsidRPr="002775B6" w:rsidDel="004A0CEC">
          <w:rPr>
            <w:rFonts w:ascii="Verdana" w:hAnsi="Verdana" w:cstheme="minorHAnsi"/>
            <w:sz w:val="18"/>
            <w:szCs w:val="18"/>
          </w:rPr>
          <w:t xml:space="preserve">padu + množství odpadu + cenu bez DPH za </w:t>
        </w:r>
        <w:r w:rsidDel="004A0CEC">
          <w:rPr>
            <w:rFonts w:ascii="Verdana" w:hAnsi="Verdana" w:cstheme="minorHAnsi"/>
            <w:sz w:val="18"/>
            <w:szCs w:val="18"/>
          </w:rPr>
          <w:t>odstranění</w:t>
        </w:r>
        <w:r w:rsidRPr="002775B6" w:rsidDel="004A0CEC">
          <w:rPr>
            <w:rFonts w:ascii="Verdana" w:hAnsi="Verdana" w:cstheme="minorHAnsi"/>
            <w:sz w:val="18"/>
            <w:szCs w:val="18"/>
          </w:rPr>
          <w:t xml:space="preserve"> </w:t>
        </w:r>
        <w:r w:rsidDel="004A0CEC">
          <w:rPr>
            <w:rFonts w:ascii="Verdana" w:hAnsi="Verdana" w:cstheme="minorHAnsi"/>
            <w:sz w:val="18"/>
            <w:szCs w:val="18"/>
          </w:rPr>
          <w:t xml:space="preserve">odpadu dle </w:t>
        </w:r>
        <w:r w:rsidRPr="002775B6" w:rsidDel="004A0CEC">
          <w:rPr>
            <w:rFonts w:ascii="Verdana" w:hAnsi="Verdana" w:cstheme="minorHAnsi"/>
            <w:sz w:val="18"/>
            <w:szCs w:val="18"/>
          </w:rPr>
          <w:t>jednotlivých kódů</w:t>
        </w:r>
        <w:r w:rsidDel="004A0CEC">
          <w:rPr>
            <w:rFonts w:ascii="Verdana" w:hAnsi="Verdana" w:cstheme="minorHAnsi"/>
            <w:sz w:val="18"/>
            <w:szCs w:val="18"/>
          </w:rPr>
          <w:t>.</w:t>
        </w:r>
      </w:moveFrom>
    </w:p>
    <w:p w14:paraId="212A1082" w14:textId="3763B38F" w:rsidR="004B7A54" w:rsidRPr="004B7A54" w:rsidDel="004A0CEC" w:rsidRDefault="004B7A54" w:rsidP="004B7A54">
      <w:pPr>
        <w:pStyle w:val="Odstavecseseznamem"/>
        <w:numPr>
          <w:ilvl w:val="0"/>
          <w:numId w:val="20"/>
        </w:numPr>
        <w:spacing w:after="0"/>
        <w:ind w:left="1077" w:hanging="357"/>
        <w:contextualSpacing w:val="0"/>
        <w:jc w:val="both"/>
        <w:rPr>
          <w:moveFrom w:id="53" w:author="Kudláček Filip, Mgr." w:date="2024-10-16T11:37:00Z"/>
          <w:rFonts w:ascii="Verdana" w:hAnsi="Verdana" w:cstheme="minorHAnsi"/>
          <w:sz w:val="18"/>
          <w:szCs w:val="18"/>
        </w:rPr>
      </w:pPr>
      <w:moveFrom w:id="54" w:author="Kudláček Filip, Mgr." w:date="2024-10-16T11:37:00Z">
        <w:r w:rsidDel="004A0CEC">
          <w:rPr>
            <w:rFonts w:ascii="Verdana" w:hAnsi="Verdana" w:cstheme="minorHAnsi"/>
            <w:sz w:val="18"/>
            <w:szCs w:val="18"/>
          </w:rPr>
          <w:t>vážní lístek</w:t>
        </w:r>
      </w:moveFrom>
    </w:p>
    <w:moveFromRangeEnd w:id="45"/>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427A14C9" w:rsidR="004B17F3" w:rsidRPr="002507FA" w:rsidRDefault="00D762D7" w:rsidP="001039F6">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03DE233E"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302B5">
        <w:rPr>
          <w:rFonts w:ascii="Verdana" w:hAnsi="Verdana" w:cstheme="minorHAnsi"/>
          <w:sz w:val="18"/>
          <w:szCs w:val="18"/>
        </w:rPr>
        <w:t>400 000</w:t>
      </w:r>
      <w:r w:rsidRPr="000F687A">
        <w:rPr>
          <w:rFonts w:ascii="Verdana" w:hAnsi="Verdana" w:cstheme="minorHAnsi"/>
          <w:sz w:val="18"/>
          <w:szCs w:val="18"/>
        </w:rPr>
        <w:t xml:space="preserve">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A302B5">
        <w:rPr>
          <w:rFonts w:ascii="Verdana" w:hAnsi="Verdana" w:cstheme="minorHAnsi"/>
          <w:sz w:val="18"/>
          <w:szCs w:val="18"/>
        </w:rPr>
        <w:t>800 000</w:t>
      </w:r>
      <w:r w:rsidRPr="000F687A">
        <w:rPr>
          <w:rFonts w:ascii="Verdana" w:hAnsi="Verdana" w:cstheme="minorHAnsi"/>
          <w:sz w:val="18"/>
          <w:szCs w:val="18"/>
        </w:rPr>
        <w:t xml:space="preserve">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w:t>
      </w:r>
      <w:r w:rsidRPr="002507FA">
        <w:rPr>
          <w:rFonts w:ascii="Verdana" w:hAnsi="Verdana" w:cstheme="minorHAnsi"/>
          <w:sz w:val="18"/>
          <w:szCs w:val="18"/>
        </w:rPr>
        <w:lastRenderedPageBreak/>
        <w:t xml:space="preserve">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Default="000F687A" w:rsidP="00670F37">
      <w:pPr>
        <w:pStyle w:val="Odstavecseseznamem"/>
        <w:spacing w:before="120" w:after="120"/>
        <w:ind w:left="360"/>
        <w:contextualSpacing w:val="0"/>
        <w:jc w:val="both"/>
        <w:rPr>
          <w:rStyle w:val="Hypertextovodkaz"/>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56F7C963" w14:textId="783684CA" w:rsidR="00A302B5" w:rsidRPr="00570C5C" w:rsidRDefault="00A302B5" w:rsidP="00A302B5">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má za povinnost vést evidenci o množství a druhu převzatého odpadu a na základě těchto informací předávat 1x měsíčně přehled převzatého odpadu Objednateli. Zhotovitel má </w:t>
      </w:r>
      <w:r w:rsidRPr="00570C5C">
        <w:rPr>
          <w:rFonts w:ascii="Verdana" w:hAnsi="Verdana" w:cstheme="minorHAnsi"/>
          <w:sz w:val="18"/>
          <w:szCs w:val="18"/>
        </w:rPr>
        <w:lastRenderedPageBreak/>
        <w:t xml:space="preserve">povinnost 1x ročně, </w:t>
      </w:r>
      <w:r>
        <w:rPr>
          <w:rFonts w:ascii="Verdana" w:hAnsi="Verdana" w:cstheme="minorHAnsi"/>
          <w:sz w:val="18"/>
          <w:szCs w:val="18"/>
        </w:rPr>
        <w:t>nejpozději</w:t>
      </w:r>
      <w:r w:rsidRPr="00570C5C">
        <w:rPr>
          <w:rFonts w:ascii="Verdana" w:hAnsi="Verdana" w:cstheme="minorHAnsi"/>
          <w:sz w:val="18"/>
          <w:szCs w:val="18"/>
        </w:rPr>
        <w:t xml:space="preserve"> 15. 1. předložit Objednateli přehled odpadů a jejich množství za celý </w:t>
      </w:r>
      <w:r w:rsidR="009E572A">
        <w:rPr>
          <w:rFonts w:ascii="Verdana" w:hAnsi="Verdana" w:cstheme="minorHAnsi"/>
          <w:sz w:val="18"/>
          <w:szCs w:val="18"/>
        </w:rPr>
        <w:t xml:space="preserve">předchozí </w:t>
      </w:r>
      <w:r w:rsidRPr="00570C5C">
        <w:rPr>
          <w:rFonts w:ascii="Verdana" w:hAnsi="Verdana" w:cstheme="minorHAnsi"/>
          <w:sz w:val="18"/>
          <w:szCs w:val="18"/>
        </w:rPr>
        <w:t xml:space="preserve">kalendářní rok. Tento přehled musí odpovídat údajům o množství a druhu odpadu předávaným </w:t>
      </w:r>
      <w:r>
        <w:rPr>
          <w:rFonts w:ascii="Verdana" w:hAnsi="Verdana" w:cstheme="minorHAnsi"/>
          <w:sz w:val="18"/>
          <w:szCs w:val="18"/>
        </w:rPr>
        <w:t>Dodavatel</w:t>
      </w:r>
      <w:r w:rsidRPr="00570C5C">
        <w:rPr>
          <w:rFonts w:ascii="Verdana" w:hAnsi="Verdana" w:cstheme="minorHAnsi"/>
          <w:sz w:val="18"/>
          <w:szCs w:val="18"/>
        </w:rPr>
        <w:t>em do Integrovaného systému plnění ohlašovacích povinností (ISPOP).</w:t>
      </w:r>
    </w:p>
    <w:p w14:paraId="74D74133" w14:textId="16556D07" w:rsidR="00A302B5" w:rsidRPr="00A302B5" w:rsidRDefault="00A302B5" w:rsidP="00A302B5">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se zavazuje uhradit smluvní pokutu </w:t>
      </w:r>
      <w:r w:rsidRPr="00FD477F">
        <w:rPr>
          <w:rFonts w:ascii="Verdana" w:hAnsi="Verdana" w:cstheme="minorHAnsi"/>
          <w:sz w:val="18"/>
          <w:szCs w:val="18"/>
        </w:rPr>
        <w:t xml:space="preserve">ve výši </w:t>
      </w:r>
      <w:r>
        <w:rPr>
          <w:rFonts w:ascii="Verdana" w:hAnsi="Verdana" w:cstheme="minorHAnsi"/>
          <w:sz w:val="18"/>
          <w:szCs w:val="18"/>
        </w:rPr>
        <w:t>3</w:t>
      </w:r>
      <w:r w:rsidRPr="00FD477F">
        <w:rPr>
          <w:rFonts w:ascii="Verdana" w:hAnsi="Verdana" w:cstheme="minorHAnsi"/>
          <w:sz w:val="18"/>
          <w:szCs w:val="18"/>
        </w:rPr>
        <w:t>0 000 Kč za</w:t>
      </w:r>
      <w:r w:rsidRPr="00570C5C">
        <w:rPr>
          <w:rFonts w:ascii="Verdana" w:hAnsi="Verdana" w:cstheme="minorHAnsi"/>
          <w:sz w:val="18"/>
          <w:szCs w:val="18"/>
        </w:rPr>
        <w:t xml:space="preserve"> každý prokázaný případ nesplnění povinnosti zasílat měsíční přehled převzatého odpadu a přehled odpadů a jejich množství za celý kalendářní rok</w:t>
      </w:r>
      <w:r>
        <w:rPr>
          <w:rFonts w:ascii="Verdana" w:hAnsi="Verdana" w:cstheme="minorHAnsi"/>
          <w:sz w:val="18"/>
          <w:szCs w:val="18"/>
        </w:rPr>
        <w:t>.</w:t>
      </w:r>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6B775CF0"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 xml:space="preserve">Objednatel je povinen při vytváření zadávacích podmínek, včetně pravidel pro hodnocení nabídek, a výběru dodavatele, </w:t>
      </w:r>
      <w:r w:rsidR="009E572A">
        <w:rPr>
          <w:rFonts w:ascii="Verdana" w:hAnsi="Verdana" w:cstheme="minorHAnsi"/>
          <w:sz w:val="18"/>
          <w:szCs w:val="18"/>
        </w:rPr>
        <w:t>výběrového</w:t>
      </w:r>
      <w:r w:rsidRPr="00FE0C14">
        <w:rPr>
          <w:rFonts w:ascii="Verdana" w:hAnsi="Verdana" w:cstheme="minorHAnsi"/>
          <w:sz w:val="18"/>
          <w:szCs w:val="18"/>
        </w:rPr>
        <w:t xml:space="preserve">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r w:rsidRPr="00FE0C14">
        <w:rPr>
          <w:rFonts w:ascii="Verdana" w:hAnsi="Verdana" w:cstheme="minorHAnsi"/>
          <w:sz w:val="18"/>
          <w:szCs w:val="18"/>
        </w:rPr>
        <w:t xml:space="preserve">inovací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e výši 10.000 Kč za každý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w:t>
      </w:r>
      <w:r>
        <w:lastRenderedPageBreak/>
        <w:t xml:space="preserve">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A302B5" w:rsidRDefault="009C0842" w:rsidP="009C0842">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w:t>
      </w:r>
      <w:r w:rsidRPr="00A302B5">
        <w:t>osoba vlastní podíl představující alespoň 25 % účasti společníka v obchodní společnosti.</w:t>
      </w:r>
      <w:r w:rsidRPr="00A302B5">
        <w:rPr>
          <w:rFonts w:cstheme="minorHAnsi"/>
          <w:szCs w:val="18"/>
        </w:rPr>
        <w:t xml:space="preserve"> </w:t>
      </w:r>
    </w:p>
    <w:p w14:paraId="68470030" w14:textId="77777777" w:rsidR="009C0842" w:rsidRPr="00A302B5" w:rsidRDefault="009C0842" w:rsidP="009C0842">
      <w:pPr>
        <w:pStyle w:val="acnormal"/>
        <w:numPr>
          <w:ilvl w:val="0"/>
          <w:numId w:val="6"/>
        </w:numPr>
        <w:tabs>
          <w:tab w:val="left" w:pos="709"/>
        </w:tabs>
        <w:spacing w:after="0"/>
        <w:rPr>
          <w:rFonts w:ascii="Verdana" w:hAnsi="Verdana" w:cstheme="minorHAnsi"/>
          <w:sz w:val="18"/>
          <w:szCs w:val="18"/>
        </w:rPr>
      </w:pPr>
      <w:r w:rsidRPr="00A302B5">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A302B5" w:rsidRDefault="009C0842" w:rsidP="009C0842">
      <w:pPr>
        <w:pStyle w:val="acnormal"/>
        <w:numPr>
          <w:ilvl w:val="0"/>
          <w:numId w:val="6"/>
        </w:numPr>
        <w:tabs>
          <w:tab w:val="left" w:pos="709"/>
        </w:tabs>
        <w:spacing w:after="0"/>
        <w:rPr>
          <w:rFonts w:ascii="Verdana" w:hAnsi="Verdana" w:cstheme="minorHAnsi"/>
          <w:sz w:val="18"/>
          <w:szCs w:val="18"/>
        </w:rPr>
      </w:pPr>
      <w:r w:rsidRPr="00A302B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A302B5" w:rsidRDefault="009C0842" w:rsidP="009C0842">
      <w:pPr>
        <w:pStyle w:val="acnormal"/>
        <w:numPr>
          <w:ilvl w:val="0"/>
          <w:numId w:val="6"/>
        </w:numPr>
        <w:tabs>
          <w:tab w:val="left" w:pos="709"/>
        </w:tabs>
        <w:spacing w:after="0"/>
        <w:rPr>
          <w:rFonts w:ascii="Verdana" w:hAnsi="Verdana" w:cstheme="minorHAnsi"/>
          <w:sz w:val="18"/>
          <w:szCs w:val="18"/>
        </w:rPr>
      </w:pPr>
      <w:r w:rsidRPr="00A302B5">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A302B5" w:rsidRDefault="009C0842" w:rsidP="009C0842">
      <w:pPr>
        <w:pStyle w:val="acnormal"/>
        <w:numPr>
          <w:ilvl w:val="0"/>
          <w:numId w:val="6"/>
        </w:numPr>
        <w:tabs>
          <w:tab w:val="left" w:pos="709"/>
        </w:tabs>
        <w:rPr>
          <w:rFonts w:ascii="Verdana" w:hAnsi="Verdana" w:cstheme="minorHAnsi"/>
          <w:sz w:val="18"/>
          <w:szCs w:val="18"/>
        </w:rPr>
      </w:pPr>
      <w:r w:rsidRPr="00A302B5">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rFonts w:ascii="Verdana" w:hAnsi="Verdana" w:cstheme="minorHAnsi"/>
          <w:sz w:val="18"/>
          <w:szCs w:val="18"/>
        </w:rPr>
      </w:pPr>
      <w:r w:rsidRPr="00A302B5">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w:t>
      </w:r>
      <w:r w:rsidRPr="00250487">
        <w:rPr>
          <w:rFonts w:ascii="Verdana" w:hAnsi="Verdana" w:cstheme="minorHAnsi"/>
          <w:sz w:val="18"/>
          <w:szCs w:val="18"/>
        </w:rPr>
        <w:t xml:space="preserve"> zákoníku se </w:t>
      </w:r>
      <w:r>
        <w:rPr>
          <w:rFonts w:ascii="Verdana" w:hAnsi="Verdana" w:cstheme="minorHAnsi"/>
          <w:sz w:val="18"/>
          <w:szCs w:val="18"/>
        </w:rPr>
        <w:t>nepoužije</w:t>
      </w:r>
      <w:r w:rsidR="00C42912" w:rsidRPr="0025048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59DEE9B2" w14:textId="77777777" w:rsidR="00D87598" w:rsidRDefault="00D87598"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6A1CAF57"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w:t>
      </w:r>
      <w:r w:rsidR="009E572A">
        <w:rPr>
          <w:rFonts w:ascii="Verdana" w:hAnsi="Verdana" w:cstheme="minorHAnsi"/>
          <w:sz w:val="18"/>
          <w:szCs w:val="18"/>
        </w:rPr>
        <w:t xml:space="preserve">střednictvím které Zhotovitel ve výběrovém </w:t>
      </w:r>
      <w:r w:rsidR="00E85D62" w:rsidRPr="00E85D62">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9E572A">
        <w:rPr>
          <w:rFonts w:ascii="Verdana" w:hAnsi="Verdana" w:cstheme="minorHAnsi"/>
          <w:sz w:val="18"/>
          <w:szCs w:val="18"/>
        </w:rPr>
        <w:t>e</w:t>
      </w:r>
      <w:r w:rsidR="00A76E88">
        <w:rPr>
          <w:rFonts w:ascii="Verdana" w:hAnsi="Verdana" w:cstheme="minorHAnsi"/>
          <w:sz w:val="18"/>
          <w:szCs w:val="18"/>
        </w:rPr>
        <w:t> </w:t>
      </w:r>
      <w:r w:rsidR="009E572A">
        <w:rPr>
          <w:rFonts w:ascii="Verdana" w:hAnsi="Verdana" w:cstheme="minorHAnsi"/>
          <w:sz w:val="18"/>
          <w:szCs w:val="18"/>
        </w:rPr>
        <w:t xml:space="preserve">výběrovém </w:t>
      </w:r>
      <w:r w:rsidR="00E85D62" w:rsidRPr="00E85D62">
        <w:rPr>
          <w:rFonts w:ascii="Verdana" w:hAnsi="Verdana" w:cstheme="minorHAnsi"/>
          <w:sz w:val="18"/>
          <w:szCs w:val="18"/>
        </w:rPr>
        <w:t>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F999E81" w:rsidR="007A2C38" w:rsidRPr="00A302B5" w:rsidRDefault="007A2C38" w:rsidP="00A76E88">
      <w:pPr>
        <w:pStyle w:val="Zkladntext21"/>
        <w:spacing w:line="276" w:lineRule="auto"/>
        <w:ind w:right="-22"/>
        <w:rPr>
          <w:rFonts w:ascii="Verdana" w:hAnsi="Verdana" w:cstheme="minorHAnsi"/>
          <w:sz w:val="18"/>
          <w:szCs w:val="18"/>
        </w:rPr>
      </w:pPr>
      <w:r w:rsidRPr="00A302B5">
        <w:rPr>
          <w:rFonts w:ascii="Verdana" w:hAnsi="Verdana" w:cstheme="minorHAnsi"/>
          <w:sz w:val="18"/>
          <w:szCs w:val="18"/>
        </w:rPr>
        <w:t xml:space="preserve">Příloha č. 1 – </w:t>
      </w:r>
      <w:r w:rsidR="00F76927">
        <w:rPr>
          <w:rFonts w:ascii="Verdana" w:hAnsi="Verdana" w:cstheme="minorHAnsi"/>
          <w:sz w:val="18"/>
          <w:szCs w:val="18"/>
        </w:rPr>
        <w:tab/>
      </w:r>
      <w:r w:rsidRPr="00A302B5">
        <w:rPr>
          <w:rFonts w:ascii="Verdana" w:hAnsi="Verdana" w:cstheme="minorHAnsi"/>
          <w:sz w:val="18"/>
          <w:szCs w:val="18"/>
        </w:rPr>
        <w:t>Obchodní podmínky</w:t>
      </w:r>
    </w:p>
    <w:p w14:paraId="356EF16D" w14:textId="625D5763" w:rsidR="0045754A" w:rsidRDefault="00C16FD1" w:rsidP="00A76E88">
      <w:pPr>
        <w:pStyle w:val="Zkladntext21"/>
        <w:spacing w:line="276" w:lineRule="auto"/>
        <w:ind w:right="-22"/>
        <w:rPr>
          <w:rFonts w:ascii="Verdana" w:hAnsi="Verdana" w:cstheme="minorHAnsi"/>
          <w:sz w:val="18"/>
          <w:szCs w:val="18"/>
        </w:rPr>
      </w:pPr>
      <w:r w:rsidRPr="00A302B5">
        <w:rPr>
          <w:rFonts w:ascii="Verdana" w:hAnsi="Verdana" w:cstheme="minorHAnsi"/>
          <w:sz w:val="18"/>
          <w:szCs w:val="18"/>
        </w:rPr>
        <w:t xml:space="preserve">Příloha č. </w:t>
      </w:r>
      <w:r w:rsidR="007A2C38" w:rsidRPr="00A302B5">
        <w:rPr>
          <w:rFonts w:ascii="Verdana" w:hAnsi="Verdana" w:cstheme="minorHAnsi"/>
          <w:sz w:val="18"/>
          <w:szCs w:val="18"/>
        </w:rPr>
        <w:t>2</w:t>
      </w:r>
      <w:r w:rsidR="00F76927">
        <w:rPr>
          <w:rFonts w:ascii="Verdana" w:hAnsi="Verdana" w:cstheme="minorHAnsi"/>
          <w:sz w:val="18"/>
          <w:szCs w:val="18"/>
        </w:rPr>
        <w:t>a</w:t>
      </w:r>
      <w:r w:rsidR="0045754A" w:rsidRPr="00A302B5">
        <w:rPr>
          <w:rFonts w:ascii="Verdana" w:hAnsi="Verdana" w:cstheme="minorHAnsi"/>
          <w:sz w:val="18"/>
          <w:szCs w:val="18"/>
        </w:rPr>
        <w:t xml:space="preserve"> – </w:t>
      </w:r>
      <w:r w:rsidR="00F76927">
        <w:rPr>
          <w:rFonts w:ascii="Verdana" w:hAnsi="Verdana" w:cstheme="minorHAnsi"/>
          <w:sz w:val="18"/>
          <w:szCs w:val="18"/>
        </w:rPr>
        <w:tab/>
      </w:r>
      <w:r w:rsidR="00A302B5" w:rsidRPr="00A302B5">
        <w:rPr>
          <w:rFonts w:ascii="Verdana" w:hAnsi="Verdana" w:cstheme="minorHAnsi"/>
          <w:sz w:val="18"/>
          <w:szCs w:val="18"/>
        </w:rPr>
        <w:t>Vymezení předmětu dílčích zakázek</w:t>
      </w:r>
    </w:p>
    <w:p w14:paraId="719BB63C" w14:textId="66FF1A72" w:rsidR="00F76927" w:rsidRPr="00A302B5" w:rsidRDefault="00F76927" w:rsidP="00A76E88">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2b - </w:t>
      </w:r>
      <w:r>
        <w:rPr>
          <w:rFonts w:ascii="Verdana" w:hAnsi="Verdana" w:cstheme="minorHAnsi"/>
          <w:sz w:val="18"/>
          <w:szCs w:val="18"/>
        </w:rPr>
        <w:tab/>
      </w:r>
      <w:r w:rsidRPr="00F76927">
        <w:rPr>
          <w:rFonts w:ascii="Verdana" w:hAnsi="Verdana" w:cstheme="minorHAnsi"/>
          <w:sz w:val="18"/>
          <w:szCs w:val="18"/>
        </w:rPr>
        <w:t>Předpoklad množství pražců k odstranění</w:t>
      </w:r>
    </w:p>
    <w:p w14:paraId="7C30B58A" w14:textId="22CB8D87" w:rsidR="00F06B6C" w:rsidRPr="00A302B5" w:rsidRDefault="00F06B6C" w:rsidP="00A76E88">
      <w:pPr>
        <w:pStyle w:val="Zkladntext21"/>
        <w:spacing w:line="276" w:lineRule="auto"/>
        <w:ind w:right="-22"/>
        <w:rPr>
          <w:rFonts w:ascii="Verdana" w:hAnsi="Verdana" w:cstheme="minorHAnsi"/>
          <w:sz w:val="18"/>
          <w:szCs w:val="18"/>
        </w:rPr>
      </w:pPr>
      <w:r w:rsidRPr="00A302B5">
        <w:rPr>
          <w:rFonts w:ascii="Verdana" w:hAnsi="Verdana" w:cstheme="minorHAnsi"/>
          <w:sz w:val="18"/>
          <w:szCs w:val="18"/>
        </w:rPr>
        <w:t xml:space="preserve">Příloha č. 3 – </w:t>
      </w:r>
      <w:r w:rsidR="00F76927">
        <w:rPr>
          <w:rFonts w:ascii="Verdana" w:hAnsi="Verdana" w:cstheme="minorHAnsi"/>
          <w:sz w:val="18"/>
          <w:szCs w:val="18"/>
        </w:rPr>
        <w:tab/>
      </w:r>
      <w:r w:rsidR="00A302B5" w:rsidRPr="00A302B5">
        <w:rPr>
          <w:rFonts w:ascii="Verdana" w:hAnsi="Verdana" w:cstheme="minorHAnsi"/>
          <w:sz w:val="18"/>
          <w:szCs w:val="18"/>
        </w:rPr>
        <w:t>Ocenění likvidace 1 tuny dřevěných pražců</w:t>
      </w:r>
    </w:p>
    <w:p w14:paraId="73B17241" w14:textId="146A9F02" w:rsidR="00002574" w:rsidRPr="00A302B5" w:rsidRDefault="00002574" w:rsidP="00A76E88">
      <w:pPr>
        <w:pStyle w:val="Zkladntext21"/>
        <w:spacing w:line="276" w:lineRule="auto"/>
        <w:ind w:right="-22"/>
        <w:rPr>
          <w:rFonts w:ascii="Verdana" w:hAnsi="Verdana" w:cstheme="minorHAnsi"/>
          <w:sz w:val="18"/>
          <w:szCs w:val="18"/>
        </w:rPr>
      </w:pPr>
      <w:r w:rsidRPr="00A302B5">
        <w:rPr>
          <w:rFonts w:ascii="Verdana" w:hAnsi="Verdana" w:cstheme="minorHAnsi"/>
          <w:sz w:val="18"/>
          <w:szCs w:val="18"/>
        </w:rPr>
        <w:t xml:space="preserve">Příloha č. 4 – </w:t>
      </w:r>
      <w:r w:rsidR="00F76927">
        <w:rPr>
          <w:rFonts w:ascii="Verdana" w:hAnsi="Verdana" w:cstheme="minorHAnsi"/>
          <w:sz w:val="18"/>
          <w:szCs w:val="18"/>
        </w:rPr>
        <w:tab/>
      </w:r>
      <w:r w:rsidRPr="00A302B5">
        <w:rPr>
          <w:rFonts w:ascii="Verdana" w:hAnsi="Verdana" w:cstheme="minorHAnsi"/>
          <w:sz w:val="18"/>
          <w:szCs w:val="18"/>
        </w:rPr>
        <w:t>Seznam poddodavatelů</w:t>
      </w:r>
    </w:p>
    <w:p w14:paraId="79792304" w14:textId="6866DE7F" w:rsidR="0090270E" w:rsidRPr="002507FA" w:rsidRDefault="0090270E" w:rsidP="00A76E88">
      <w:pPr>
        <w:pStyle w:val="Zkladntext21"/>
        <w:spacing w:line="276" w:lineRule="auto"/>
        <w:ind w:right="-22"/>
        <w:rPr>
          <w:rFonts w:ascii="Verdana" w:hAnsi="Verdana" w:cstheme="minorHAnsi"/>
          <w:sz w:val="18"/>
          <w:szCs w:val="18"/>
        </w:rPr>
      </w:pPr>
      <w:r w:rsidRPr="00A302B5">
        <w:rPr>
          <w:rFonts w:ascii="Verdana" w:hAnsi="Verdana" w:cstheme="minorHAnsi"/>
          <w:sz w:val="18"/>
          <w:szCs w:val="18"/>
        </w:rPr>
        <w:t xml:space="preserve">Příloha č. 5 </w:t>
      </w:r>
      <w:r w:rsidR="002C44AA" w:rsidRPr="00A302B5">
        <w:rPr>
          <w:rFonts w:ascii="Verdana" w:hAnsi="Verdana" w:cstheme="minorHAnsi"/>
          <w:sz w:val="18"/>
          <w:szCs w:val="18"/>
        </w:rPr>
        <w:t xml:space="preserve">– </w:t>
      </w:r>
      <w:r w:rsidR="00F76927">
        <w:rPr>
          <w:rFonts w:ascii="Verdana" w:hAnsi="Verdana" w:cstheme="minorHAnsi"/>
          <w:sz w:val="18"/>
          <w:szCs w:val="18"/>
        </w:rPr>
        <w:tab/>
      </w:r>
      <w:r w:rsidRPr="00A302B5">
        <w:rPr>
          <w:rFonts w:ascii="Verdana" w:hAnsi="Verdana" w:cstheme="minorHAnsi"/>
          <w:sz w:val="18"/>
          <w:szCs w:val="18"/>
        </w:rPr>
        <w:t>Oprávněné</w:t>
      </w:r>
      <w:r w:rsidRPr="002507FA">
        <w:rPr>
          <w:rFonts w:ascii="Verdana" w:hAnsi="Verdana" w:cstheme="minorHAnsi"/>
          <w:sz w:val="18"/>
          <w:szCs w:val="18"/>
        </w:rPr>
        <w:t xml:space="preserve">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6F297D98"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A302B5" w:rsidRPr="00A302B5">
        <w:rPr>
          <w:rFonts w:ascii="Verdana" w:hAnsi="Verdana"/>
          <w:b/>
          <w:bCs/>
        </w:rPr>
        <w:t>Odstranění dřevěných pražců u OŘ HKR 2025 - 2026</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36B511F1" w:rsidR="007B7CCB" w:rsidRPr="00A302B5" w:rsidRDefault="007B7CCB" w:rsidP="00A76E88">
      <w:pPr>
        <w:pStyle w:val="RLProhlensmluvnchstran"/>
        <w:jc w:val="left"/>
        <w:rPr>
          <w:rFonts w:ascii="Verdana" w:hAnsi="Verdana" w:cstheme="minorHAnsi"/>
        </w:rPr>
      </w:pPr>
      <w:r w:rsidRPr="00A302B5">
        <w:rPr>
          <w:rFonts w:ascii="Verdana" w:hAnsi="Verdana" w:cstheme="minorHAnsi"/>
        </w:rPr>
        <w:lastRenderedPageBreak/>
        <w:t>Příloha č. 2</w:t>
      </w:r>
      <w:r w:rsidR="00A302B5">
        <w:rPr>
          <w:rFonts w:ascii="Verdana" w:hAnsi="Verdana" w:cstheme="minorHAnsi"/>
        </w:rPr>
        <w:t>a</w:t>
      </w:r>
    </w:p>
    <w:p w14:paraId="3F98B45A" w14:textId="21990536" w:rsidR="007B7CCB" w:rsidRPr="00A27D3F" w:rsidRDefault="00A302B5" w:rsidP="00A76E88">
      <w:pPr>
        <w:pStyle w:val="RLProhlensmluvnchstran"/>
        <w:jc w:val="left"/>
        <w:rPr>
          <w:rFonts w:ascii="Verdana" w:hAnsi="Verdana" w:cstheme="minorHAnsi"/>
        </w:rPr>
      </w:pPr>
      <w:r>
        <w:rPr>
          <w:rFonts w:ascii="Verdana" w:hAnsi="Verdana" w:cstheme="minorHAnsi"/>
        </w:rPr>
        <w:t xml:space="preserve">Vymezení předmětu dílčích </w:t>
      </w:r>
      <w:r w:rsidR="00FA7929">
        <w:rPr>
          <w:rFonts w:ascii="Verdana" w:hAnsi="Verdana" w:cstheme="minorHAnsi"/>
        </w:rPr>
        <w:t>zakázek</w:t>
      </w:r>
    </w:p>
    <w:p w14:paraId="34043160" w14:textId="23698B45" w:rsidR="00A302B5" w:rsidRDefault="00DC74BD" w:rsidP="00DC74BD">
      <w:pPr>
        <w:jc w:val="both"/>
        <w:rPr>
          <w:rFonts w:ascii="Verdana" w:eastAsiaTheme="minorHAnsi" w:hAnsi="Verdana" w:cstheme="minorBidi"/>
          <w:sz w:val="18"/>
          <w:szCs w:val="18"/>
        </w:rPr>
      </w:pPr>
      <w:r>
        <w:rPr>
          <w:rFonts w:ascii="Verdana" w:eastAsiaTheme="minorHAnsi" w:hAnsi="Verdana" w:cstheme="minorBidi"/>
          <w:sz w:val="18"/>
          <w:szCs w:val="18"/>
        </w:rPr>
        <w:t>Předmětem dílčích smluv bude o</w:t>
      </w:r>
      <w:r w:rsidRPr="00DC74BD">
        <w:rPr>
          <w:rFonts w:ascii="Verdana" w:eastAsiaTheme="minorHAnsi" w:hAnsi="Verdana" w:cstheme="minorBidi"/>
          <w:sz w:val="18"/>
          <w:szCs w:val="18"/>
        </w:rPr>
        <w:t xml:space="preserve">dstranění dřevěných pražců v obvodu OŘ HKR (kategorie nebezpečný odpad, katalogové číslo 17 02 04 – Sklo, plasty a dřevo obsahující nebezpečné látky nebo nebezpečnými látkami znečištěné) dle </w:t>
      </w:r>
      <w:r w:rsidR="009E572A">
        <w:rPr>
          <w:rFonts w:ascii="Verdana" w:eastAsiaTheme="minorHAnsi" w:hAnsi="Verdana" w:cstheme="minorBidi"/>
          <w:sz w:val="18"/>
          <w:szCs w:val="18"/>
        </w:rPr>
        <w:t>z</w:t>
      </w:r>
      <w:r w:rsidRPr="00DC74BD">
        <w:rPr>
          <w:rFonts w:ascii="Verdana" w:eastAsiaTheme="minorHAnsi" w:hAnsi="Verdana" w:cstheme="minorBidi"/>
          <w:sz w:val="18"/>
          <w:szCs w:val="18"/>
        </w:rPr>
        <w:t>ákona č. 541/2020 Sb.</w:t>
      </w:r>
      <w:r w:rsidR="009E572A">
        <w:rPr>
          <w:rFonts w:ascii="Verdana" w:eastAsiaTheme="minorHAnsi" w:hAnsi="Verdana" w:cstheme="minorBidi"/>
          <w:sz w:val="18"/>
          <w:szCs w:val="18"/>
        </w:rPr>
        <w:t>,</w:t>
      </w:r>
      <w:r w:rsidRPr="00DC74BD">
        <w:rPr>
          <w:rFonts w:ascii="Verdana" w:eastAsiaTheme="minorHAnsi" w:hAnsi="Verdana" w:cstheme="minorBidi"/>
          <w:sz w:val="18"/>
          <w:szCs w:val="18"/>
        </w:rPr>
        <w:t xml:space="preserve"> o odpadech, </w:t>
      </w:r>
      <w:r w:rsidR="009E572A">
        <w:rPr>
          <w:rFonts w:ascii="Verdana" w:eastAsiaTheme="minorHAnsi" w:hAnsi="Verdana" w:cstheme="minorBidi"/>
          <w:sz w:val="18"/>
          <w:szCs w:val="18"/>
        </w:rPr>
        <w:t>ve znění pozdějších předpisů</w:t>
      </w:r>
      <w:r w:rsidRPr="00DC74BD">
        <w:rPr>
          <w:rFonts w:ascii="Verdana" w:eastAsiaTheme="minorHAnsi" w:hAnsi="Verdana" w:cstheme="minorBidi"/>
          <w:sz w:val="18"/>
          <w:szCs w:val="18"/>
        </w:rPr>
        <w:t>.</w:t>
      </w:r>
      <w:r w:rsidR="00A302B5">
        <w:rPr>
          <w:rFonts w:ascii="Verdana" w:hAnsi="Verdana"/>
        </w:rPr>
        <w:br w:type="page"/>
      </w:r>
    </w:p>
    <w:p w14:paraId="349F752C" w14:textId="735932F4" w:rsidR="00A302B5" w:rsidRPr="00A302B5" w:rsidRDefault="00A302B5" w:rsidP="00A302B5">
      <w:pPr>
        <w:pStyle w:val="RLProhlensmluvnchstran"/>
        <w:jc w:val="left"/>
        <w:rPr>
          <w:rFonts w:ascii="Verdana" w:hAnsi="Verdana" w:cstheme="minorHAnsi"/>
        </w:rPr>
      </w:pPr>
      <w:r w:rsidRPr="00A302B5">
        <w:rPr>
          <w:rFonts w:ascii="Verdana" w:hAnsi="Verdana" w:cstheme="minorHAnsi"/>
        </w:rPr>
        <w:lastRenderedPageBreak/>
        <w:t>Příloha č. 2</w:t>
      </w:r>
      <w:r>
        <w:rPr>
          <w:rFonts w:ascii="Verdana" w:hAnsi="Verdana" w:cstheme="minorHAnsi"/>
        </w:rPr>
        <w:t>b</w:t>
      </w:r>
    </w:p>
    <w:p w14:paraId="216F8F1B" w14:textId="77777777" w:rsidR="00A302B5" w:rsidRDefault="00A302B5" w:rsidP="00A302B5">
      <w:pPr>
        <w:pStyle w:val="Textbezodsazen"/>
        <w:jc w:val="left"/>
        <w:rPr>
          <w:rFonts w:ascii="Verdana" w:hAnsi="Verdana"/>
        </w:rPr>
      </w:pPr>
      <w:bookmarkStart w:id="56" w:name="_Hlk179180254"/>
      <w:r w:rsidRPr="00B07364">
        <w:rPr>
          <w:rFonts w:ascii="Verdana" w:eastAsia="Times New Roman" w:hAnsi="Verdana" w:cstheme="minorHAnsi"/>
          <w:b/>
          <w:bCs/>
          <w:sz w:val="24"/>
          <w:szCs w:val="24"/>
          <w:lang w:eastAsia="cs-CZ"/>
        </w:rPr>
        <w:t xml:space="preserve">Předpoklad množství pražců k </w:t>
      </w:r>
      <w:r>
        <w:rPr>
          <w:rFonts w:ascii="Verdana" w:eastAsia="Times New Roman" w:hAnsi="Verdana" w:cstheme="minorHAnsi"/>
          <w:b/>
          <w:bCs/>
          <w:sz w:val="24"/>
          <w:szCs w:val="24"/>
          <w:lang w:eastAsia="cs-CZ"/>
        </w:rPr>
        <w:t>odstranění</w:t>
      </w:r>
      <w:r>
        <w:rPr>
          <w:rFonts w:ascii="Verdana" w:hAnsi="Verdana"/>
        </w:rPr>
        <w:t xml:space="preserve"> </w:t>
      </w:r>
    </w:p>
    <w:bookmarkEnd w:id="56"/>
    <w:p w14:paraId="33A7E34B" w14:textId="379717F1" w:rsidR="00A302B5" w:rsidRDefault="00A302B5" w:rsidP="00A302B5">
      <w:pPr>
        <w:pStyle w:val="Textbezodsazen"/>
        <w:jc w:val="left"/>
        <w:rPr>
          <w:rFonts w:ascii="Verdana" w:hAnsi="Verdana"/>
        </w:rPr>
      </w:pPr>
      <w:r w:rsidRPr="00A302B5">
        <w:rPr>
          <w:rFonts w:ascii="Verdana" w:hAnsi="Verdana" w:cstheme="minorHAnsi"/>
          <w:highlight w:val="cyan"/>
        </w:rPr>
        <w:fldChar w:fldCharType="begin">
          <w:ffData>
            <w:name w:val=""/>
            <w:enabled/>
            <w:calcOnExit w:val="0"/>
            <w:textInput>
              <w:default w:val="&quot;[VLOŽÍ OBJEDNATEL]&quot;"/>
            </w:textInput>
          </w:ffData>
        </w:fldChar>
      </w:r>
      <w:r w:rsidRPr="00A302B5">
        <w:rPr>
          <w:rFonts w:ascii="Verdana" w:hAnsi="Verdana" w:cstheme="minorHAnsi"/>
          <w:highlight w:val="cyan"/>
        </w:rPr>
        <w:instrText xml:space="preserve"> FORMTEXT </w:instrText>
      </w:r>
      <w:r w:rsidRPr="00A302B5">
        <w:rPr>
          <w:rFonts w:ascii="Verdana" w:hAnsi="Verdana" w:cstheme="minorHAnsi"/>
          <w:highlight w:val="cyan"/>
        </w:rPr>
      </w:r>
      <w:r w:rsidRPr="00A302B5">
        <w:rPr>
          <w:rFonts w:ascii="Verdana" w:hAnsi="Verdana" w:cstheme="minorHAnsi"/>
          <w:highlight w:val="cyan"/>
        </w:rPr>
        <w:fldChar w:fldCharType="separate"/>
      </w:r>
      <w:r w:rsidRPr="00A302B5">
        <w:rPr>
          <w:rFonts w:ascii="Verdana" w:hAnsi="Verdana" w:cstheme="minorHAnsi"/>
          <w:noProof/>
          <w:highlight w:val="cyan"/>
        </w:rPr>
        <w:t>"[VLOŽÍ OBJEDNATEL]"</w:t>
      </w:r>
      <w:r w:rsidRPr="00A302B5">
        <w:rPr>
          <w:rFonts w:ascii="Verdana" w:hAnsi="Verdana" w:cstheme="minorHAnsi"/>
          <w:highlight w:val="cyan"/>
        </w:rPr>
        <w:fldChar w:fldCharType="end"/>
      </w:r>
    </w:p>
    <w:p w14:paraId="3DD5A203" w14:textId="2846719B" w:rsidR="00A302B5" w:rsidRDefault="00A302B5" w:rsidP="00A76E88">
      <w:pPr>
        <w:pStyle w:val="Textbezodsazen"/>
        <w:jc w:val="left"/>
        <w:rPr>
          <w:rFonts w:ascii="Verdana" w:hAnsi="Verdana"/>
        </w:rPr>
      </w:pPr>
    </w:p>
    <w:p w14:paraId="04BA6342" w14:textId="77777777" w:rsidR="00A302B5" w:rsidRDefault="00A302B5" w:rsidP="00A76E88">
      <w:pPr>
        <w:pStyle w:val="Textbezodsazen"/>
        <w:jc w:val="left"/>
        <w:rPr>
          <w:rFonts w:ascii="Verdana" w:hAnsi="Verdana"/>
        </w:rPr>
      </w:pPr>
    </w:p>
    <w:p w14:paraId="40FC57A1" w14:textId="77777777" w:rsidR="00A302B5" w:rsidRDefault="00A302B5"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6A4DC46D" w14:textId="77777777" w:rsidR="00A302B5" w:rsidRDefault="00A302B5" w:rsidP="00A302B5">
      <w:pPr>
        <w:pStyle w:val="Textbezodsazen"/>
        <w:rPr>
          <w:rFonts w:ascii="Verdana" w:hAnsi="Verdana"/>
        </w:rPr>
      </w:pPr>
      <w:r w:rsidRPr="00B07364">
        <w:rPr>
          <w:rFonts w:ascii="Verdana" w:eastAsia="Times New Roman" w:hAnsi="Verdana" w:cstheme="minorHAnsi"/>
          <w:b/>
          <w:bCs/>
          <w:sz w:val="24"/>
          <w:szCs w:val="24"/>
          <w:lang w:eastAsia="cs-CZ"/>
        </w:rPr>
        <w:t>Ocenění likvidace 1 tuny dřevěných pražců</w:t>
      </w:r>
    </w:p>
    <w:tbl>
      <w:tblPr>
        <w:tblStyle w:val="Mkatabulky"/>
        <w:tblW w:w="9385" w:type="dxa"/>
        <w:tblInd w:w="-459" w:type="dxa"/>
        <w:tblLayout w:type="fixed"/>
        <w:tblLook w:val="04A0" w:firstRow="1" w:lastRow="0" w:firstColumn="1" w:lastColumn="0" w:noHBand="0" w:noVBand="1"/>
      </w:tblPr>
      <w:tblGrid>
        <w:gridCol w:w="567"/>
        <w:gridCol w:w="5954"/>
        <w:gridCol w:w="567"/>
        <w:gridCol w:w="2297"/>
      </w:tblGrid>
      <w:tr w:rsidR="00A302B5" w:rsidRPr="00A302B5" w14:paraId="446D61E9" w14:textId="77777777" w:rsidTr="00A302B5">
        <w:tc>
          <w:tcPr>
            <w:tcW w:w="567" w:type="dxa"/>
          </w:tcPr>
          <w:p w14:paraId="673C225F" w14:textId="77777777" w:rsidR="00A302B5" w:rsidRPr="00A302B5" w:rsidRDefault="00A302B5" w:rsidP="00AE3C39">
            <w:pPr>
              <w:pStyle w:val="acnormalbulleted"/>
              <w:numPr>
                <w:ilvl w:val="0"/>
                <w:numId w:val="21"/>
              </w:numPr>
              <w:rPr>
                <w:lang w:eastAsia="cs-CZ"/>
              </w:rPr>
            </w:pPr>
            <w:r w:rsidRPr="00A302B5">
              <w:rPr>
                <w:lang w:eastAsia="cs-CZ"/>
              </w:rPr>
              <w:t>PČ</w:t>
            </w:r>
          </w:p>
        </w:tc>
        <w:tc>
          <w:tcPr>
            <w:tcW w:w="5954" w:type="dxa"/>
          </w:tcPr>
          <w:p w14:paraId="08FF8F99"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Popis</w:t>
            </w:r>
          </w:p>
        </w:tc>
        <w:tc>
          <w:tcPr>
            <w:tcW w:w="567" w:type="dxa"/>
          </w:tcPr>
          <w:p w14:paraId="4F34A870"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MJ</w:t>
            </w:r>
          </w:p>
        </w:tc>
        <w:tc>
          <w:tcPr>
            <w:tcW w:w="2297" w:type="dxa"/>
          </w:tcPr>
          <w:p w14:paraId="322EB1F2" w14:textId="77777777" w:rsidR="00A302B5" w:rsidRPr="00A302B5" w:rsidRDefault="00A302B5" w:rsidP="00A302B5">
            <w:pPr>
              <w:tabs>
                <w:tab w:val="left" w:pos="405"/>
              </w:tabs>
              <w:spacing w:before="120" w:after="120"/>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 xml:space="preserve">Jednotková cena </w:t>
            </w:r>
            <w:r w:rsidRPr="00A302B5">
              <w:rPr>
                <w:rFonts w:ascii="Verdana" w:eastAsia="Times New Roman" w:hAnsi="Verdana" w:cs="Arial"/>
                <w:b/>
                <w:bCs/>
                <w:sz w:val="18"/>
                <w:szCs w:val="18"/>
                <w:lang w:eastAsia="cs-CZ"/>
              </w:rPr>
              <w:t>[Kč bez DPH]</w:t>
            </w:r>
          </w:p>
        </w:tc>
      </w:tr>
      <w:tr w:rsidR="00A302B5" w:rsidRPr="00A302B5" w14:paraId="421E6E76" w14:textId="77777777" w:rsidTr="00A302B5">
        <w:tc>
          <w:tcPr>
            <w:tcW w:w="567" w:type="dxa"/>
          </w:tcPr>
          <w:p w14:paraId="33520F0C"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1</w:t>
            </w:r>
          </w:p>
        </w:tc>
        <w:tc>
          <w:tcPr>
            <w:tcW w:w="5954" w:type="dxa"/>
          </w:tcPr>
          <w:p w14:paraId="6E180C4F"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Odstranění dřevěného pražce</w:t>
            </w:r>
          </w:p>
        </w:tc>
        <w:tc>
          <w:tcPr>
            <w:tcW w:w="567" w:type="dxa"/>
          </w:tcPr>
          <w:p w14:paraId="2B9D2172"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r w:rsidRPr="00A302B5">
              <w:rPr>
                <w:rFonts w:ascii="Verdana" w:eastAsia="Times New Roman" w:hAnsi="Verdana" w:cstheme="minorHAnsi"/>
                <w:b/>
                <w:bCs/>
                <w:sz w:val="18"/>
                <w:szCs w:val="18"/>
                <w:lang w:eastAsia="cs-CZ"/>
              </w:rPr>
              <w:t>t</w:t>
            </w:r>
          </w:p>
        </w:tc>
        <w:tc>
          <w:tcPr>
            <w:tcW w:w="2297" w:type="dxa"/>
          </w:tcPr>
          <w:p w14:paraId="4618D7DF" w14:textId="0DB4BAD1" w:rsidR="00A302B5" w:rsidRPr="00A302B5" w:rsidRDefault="00A302B5" w:rsidP="00A302B5">
            <w:pPr>
              <w:spacing w:before="120" w:after="120"/>
              <w:jc w:val="center"/>
              <w:rPr>
                <w:rFonts w:ascii="Verdana" w:eastAsia="Times New Roman" w:hAnsi="Verdana" w:cstheme="minorHAnsi"/>
                <w:b/>
                <w:bCs/>
                <w:sz w:val="18"/>
                <w:szCs w:val="18"/>
                <w:lang w:eastAsia="cs-CZ"/>
              </w:rPr>
            </w:pPr>
          </w:p>
        </w:tc>
      </w:tr>
      <w:tr w:rsidR="00A302B5" w:rsidRPr="00A302B5" w14:paraId="07F2A075" w14:textId="77777777" w:rsidTr="00A302B5">
        <w:tc>
          <w:tcPr>
            <w:tcW w:w="567" w:type="dxa"/>
          </w:tcPr>
          <w:p w14:paraId="248086A7"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p>
        </w:tc>
        <w:tc>
          <w:tcPr>
            <w:tcW w:w="5954" w:type="dxa"/>
          </w:tcPr>
          <w:p w14:paraId="71BA69B7" w14:textId="35688CFD" w:rsidR="00A302B5" w:rsidRPr="00A302B5" w:rsidRDefault="00A302B5" w:rsidP="009E572A">
            <w:pPr>
              <w:spacing w:before="120" w:after="120"/>
              <w:jc w:val="center"/>
              <w:rPr>
                <w:rFonts w:ascii="Verdana" w:eastAsia="Times New Roman" w:hAnsi="Verdana" w:cstheme="minorHAnsi"/>
                <w:bCs/>
                <w:sz w:val="18"/>
                <w:szCs w:val="18"/>
                <w:lang w:eastAsia="cs-CZ"/>
              </w:rPr>
            </w:pPr>
            <w:r w:rsidRPr="00A302B5">
              <w:rPr>
                <w:rFonts w:ascii="Verdana" w:eastAsia="Times New Roman" w:hAnsi="Verdana" w:cstheme="minorHAnsi"/>
                <w:bCs/>
                <w:sz w:val="18"/>
                <w:szCs w:val="18"/>
                <w:lang w:eastAsia="cs-CZ"/>
              </w:rPr>
              <w:t xml:space="preserve">Odstranění dřevěných pražců v souladu se zákonem č. 541/2020 Sb., </w:t>
            </w:r>
            <w:r w:rsidRPr="00A302B5">
              <w:rPr>
                <w:rFonts w:ascii="Verdana" w:hAnsi="Verdana" w:cstheme="minorHAnsi"/>
                <w:sz w:val="18"/>
                <w:szCs w:val="18"/>
              </w:rPr>
              <w:t>o odpadech a o změně některých dalších zákonů, ve znění pozdějších předpisů</w:t>
            </w:r>
            <w:r w:rsidR="009E572A">
              <w:rPr>
                <w:rFonts w:ascii="Verdana" w:hAnsi="Verdana" w:cstheme="minorHAnsi"/>
                <w:sz w:val="18"/>
                <w:szCs w:val="18"/>
              </w:rPr>
              <w:t>,</w:t>
            </w:r>
            <w:r w:rsidRPr="00A302B5">
              <w:rPr>
                <w:rFonts w:ascii="Verdana" w:hAnsi="Verdana" w:cstheme="minorHAnsi"/>
                <w:sz w:val="18"/>
                <w:szCs w:val="18"/>
              </w:rPr>
              <w:t xml:space="preserve"> a vyhlášky č. 273/2021 Sb., o podrobnostech nakládání s odpady, ve znění pozdějších předpisů a dalšími prováděcími předpisy</w:t>
            </w:r>
          </w:p>
        </w:tc>
        <w:tc>
          <w:tcPr>
            <w:tcW w:w="567" w:type="dxa"/>
          </w:tcPr>
          <w:p w14:paraId="17768266"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p>
        </w:tc>
        <w:tc>
          <w:tcPr>
            <w:tcW w:w="2297" w:type="dxa"/>
          </w:tcPr>
          <w:p w14:paraId="387552B4" w14:textId="77777777" w:rsidR="00A302B5" w:rsidRPr="00A302B5" w:rsidRDefault="00A302B5" w:rsidP="00A302B5">
            <w:pPr>
              <w:spacing w:before="120" w:after="120"/>
              <w:jc w:val="center"/>
              <w:rPr>
                <w:rFonts w:ascii="Verdana" w:eastAsia="Times New Roman" w:hAnsi="Verdana" w:cstheme="minorHAnsi"/>
                <w:b/>
                <w:bCs/>
                <w:sz w:val="18"/>
                <w:szCs w:val="18"/>
                <w:lang w:eastAsia="cs-CZ"/>
              </w:rPr>
            </w:pPr>
          </w:p>
        </w:tc>
      </w:tr>
    </w:tbl>
    <w:p w14:paraId="04E1A8BB" w14:textId="77777777" w:rsidR="00A302B5" w:rsidRDefault="00A302B5" w:rsidP="00A76E88">
      <w:pPr>
        <w:pStyle w:val="RLProhlensmluvnchstran"/>
        <w:jc w:val="left"/>
        <w:rPr>
          <w:rFonts w:ascii="Verdana" w:hAnsi="Verdana" w:cstheme="minorHAnsi"/>
        </w:rPr>
      </w:pPr>
    </w:p>
    <w:p w14:paraId="47B8A2A9" w14:textId="77777777" w:rsidR="00A302B5" w:rsidRDefault="00A302B5">
      <w:pPr>
        <w:rPr>
          <w:rFonts w:ascii="Verdana" w:eastAsia="Times New Roman" w:hAnsi="Verdana" w:cstheme="minorHAnsi"/>
          <w:b/>
          <w:bCs/>
          <w:sz w:val="24"/>
          <w:szCs w:val="24"/>
          <w:lang w:eastAsia="cs-CZ"/>
        </w:rPr>
      </w:pPr>
      <w:r>
        <w:rPr>
          <w:rFonts w:ascii="Verdana" w:hAnsi="Verdana" w:cstheme="minorHAnsi"/>
        </w:rPr>
        <w:br w:type="page"/>
      </w:r>
    </w:p>
    <w:p w14:paraId="5E06871D" w14:textId="6012AE61"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57"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57"/>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65572B07" w:rsidR="00BE4461" w:rsidRPr="00FE0C14" w:rsidRDefault="002D2D2B">
            <w:pPr>
              <w:pStyle w:val="RLTextlnkuslovan"/>
              <w:numPr>
                <w:ilvl w:val="0"/>
                <w:numId w:val="0"/>
              </w:numPr>
              <w:jc w:val="left"/>
              <w:rPr>
                <w:rFonts w:ascii="Verdana" w:hAnsi="Verdana" w:cstheme="minorHAnsi"/>
                <w:sz w:val="18"/>
                <w:szCs w:val="18"/>
              </w:rPr>
            </w:pPr>
            <w:r w:rsidRPr="002D2D2B">
              <w:rPr>
                <w:rFonts w:ascii="Verdana" w:hAnsi="Verdana" w:cstheme="minorHAnsi"/>
                <w:sz w:val="18"/>
                <w:szCs w:val="18"/>
              </w:rPr>
              <w:t>Lenka Filipová</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0B64D6A4" w:rsidR="00D53F97" w:rsidRPr="00FE0C14" w:rsidRDefault="002D2D2B">
            <w:pPr>
              <w:pStyle w:val="RLTextlnkuslovan"/>
              <w:numPr>
                <w:ilvl w:val="0"/>
                <w:numId w:val="0"/>
              </w:numPr>
              <w:jc w:val="left"/>
              <w:rPr>
                <w:rFonts w:ascii="Verdana" w:hAnsi="Verdana" w:cstheme="minorHAnsi"/>
                <w:sz w:val="18"/>
                <w:szCs w:val="18"/>
                <w:highlight w:val="cyan"/>
              </w:rPr>
            </w:pPr>
            <w:r w:rsidRPr="002D2D2B">
              <w:rPr>
                <w:rFonts w:ascii="Verdana" w:hAnsi="Verdana" w:cstheme="minorHAnsi"/>
                <w:sz w:val="18"/>
                <w:szCs w:val="18"/>
              </w:rPr>
              <w:t>OŘ Hradec Králové, ÚTN, odbor technický, oddělení životního prostředí, U Fotochemy 259/8, 501 01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4B777CB7" w:rsidR="00BE4461" w:rsidRPr="00FE0C14" w:rsidRDefault="002D2D2B">
            <w:pPr>
              <w:pStyle w:val="RLTextlnkuslovan"/>
              <w:numPr>
                <w:ilvl w:val="0"/>
                <w:numId w:val="0"/>
              </w:numPr>
              <w:jc w:val="left"/>
              <w:rPr>
                <w:rFonts w:ascii="Verdana" w:hAnsi="Verdana" w:cstheme="minorHAnsi"/>
                <w:sz w:val="18"/>
                <w:szCs w:val="18"/>
              </w:rPr>
            </w:pPr>
            <w:r w:rsidRPr="002D2D2B">
              <w:rPr>
                <w:rFonts w:ascii="Verdana" w:hAnsi="Verdana" w:cstheme="minorHAnsi"/>
                <w:sz w:val="18"/>
                <w:szCs w:val="18"/>
              </w:rPr>
              <w:t>Filipova@spravazeleznic.cz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66014063" w:rsidR="00BE4461" w:rsidRPr="00FE0C14" w:rsidRDefault="002D2D2B">
            <w:pPr>
              <w:pStyle w:val="RLTextlnkuslovan"/>
              <w:numPr>
                <w:ilvl w:val="0"/>
                <w:numId w:val="0"/>
              </w:numPr>
              <w:jc w:val="left"/>
              <w:rPr>
                <w:rFonts w:ascii="Verdana" w:hAnsi="Verdana" w:cstheme="minorHAnsi"/>
                <w:sz w:val="18"/>
                <w:szCs w:val="18"/>
              </w:rPr>
            </w:pPr>
            <w:r w:rsidRPr="002D2D2B">
              <w:rPr>
                <w:rFonts w:ascii="Verdana" w:hAnsi="Verdana" w:cstheme="minorHAnsi"/>
                <w:sz w:val="18"/>
                <w:szCs w:val="18"/>
              </w:rPr>
              <w:t>725 210 025</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32CE7EE9" w14:textId="373F338B" w:rsidR="00BE4461" w:rsidRPr="00BE4461" w:rsidRDefault="00BE4461" w:rsidP="0014732D">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RPr="00BE4461"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50BF9" w14:textId="77777777" w:rsidR="0056606C" w:rsidRDefault="0056606C" w:rsidP="003706CB">
      <w:pPr>
        <w:spacing w:after="0" w:line="240" w:lineRule="auto"/>
      </w:pPr>
      <w:r>
        <w:separator/>
      </w:r>
    </w:p>
  </w:endnote>
  <w:endnote w:type="continuationSeparator" w:id="0">
    <w:p w14:paraId="245B2178" w14:textId="77777777" w:rsidR="0056606C" w:rsidRDefault="0056606C" w:rsidP="003706CB">
      <w:pPr>
        <w:spacing w:after="0" w:line="240" w:lineRule="auto"/>
      </w:pPr>
      <w:r>
        <w:continuationSeparator/>
      </w:r>
    </w:p>
  </w:endnote>
  <w:endnote w:type="continuationNotice" w:id="1">
    <w:p w14:paraId="782F7CA5" w14:textId="77777777" w:rsidR="0056606C" w:rsidRDefault="005660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521987E1" w:rsidR="00E55AB9" w:rsidRPr="00C4263C" w:rsidRDefault="00E55AB9" w:rsidP="00E55AB9">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4A0CEC">
      <w:rPr>
        <w:rFonts w:ascii="Verdana" w:eastAsia="Verdana" w:hAnsi="Verdana"/>
        <w:b/>
        <w:noProof/>
        <w:color w:val="FF5200"/>
        <w:sz w:val="14"/>
        <w:szCs w:val="14"/>
      </w:rPr>
      <w:t>2</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9B0EC3">
      <w:rPr>
        <w:rFonts w:ascii="Verdana" w:eastAsia="Verdana" w:hAnsi="Verdana"/>
        <w:b/>
        <w:noProof/>
        <w:color w:val="FF5200"/>
        <w:sz w:val="14"/>
        <w:szCs w:val="14"/>
      </w:rPr>
      <w:t>10</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bookmarkStart w:id="55" w:name="_Hlk178075571"/>
    <w:r w:rsidR="004E11CA" w:rsidRPr="004E11CA">
      <w:rPr>
        <w:rFonts w:ascii="Verdana" w:eastAsia="Verdana" w:hAnsi="Verdana"/>
        <w:sz w:val="14"/>
        <w:szCs w:val="14"/>
      </w:rPr>
      <w:t>Odstranění dřevěných pražců u OŘ HKR 2025 - 2026</w:t>
    </w:r>
    <w:bookmarkEnd w:id="55"/>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02CB5D42"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4A0CEC">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9B0EC3">
            <w:rPr>
              <w:rFonts w:ascii="Verdana" w:eastAsia="Verdana" w:hAnsi="Verdana"/>
              <w:b/>
              <w:noProof/>
              <w:color w:val="FF5200"/>
              <w:sz w:val="12"/>
            </w:rPr>
            <w:t>10</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510CC263" w:rsidR="0020503A" w:rsidRPr="00C4263C" w:rsidRDefault="0020503A" w:rsidP="0020503A">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A302B5" w:rsidRPr="00A302B5">
      <w:rPr>
        <w:rFonts w:ascii="Verdana" w:eastAsia="Verdana" w:hAnsi="Verdana"/>
        <w:sz w:val="14"/>
        <w:szCs w:val="14"/>
      </w:rPr>
      <w:t>Odstranění dřevěných pražců u OŘ HKR 2025 - 2026</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EBAA2" w14:textId="77777777" w:rsidR="008979FB" w:rsidRPr="00C4263C" w:rsidRDefault="008979FB" w:rsidP="008979FB">
    <w:pPr>
      <w:pStyle w:val="Zpat"/>
      <w:spacing w:line="200" w:lineRule="exact"/>
      <w:jc w:val="right"/>
      <w:rPr>
        <w:rFonts w:ascii="Verdana" w:eastAsia="Verdana" w:hAnsi="Verdana"/>
        <w:b/>
        <w:sz w:val="14"/>
        <w:szCs w:val="14"/>
      </w:rPr>
    </w:pPr>
    <w:r w:rsidRPr="00C4263C">
      <w:rPr>
        <w:rFonts w:ascii="Verdana" w:eastAsia="Verdana" w:hAnsi="Verdana"/>
        <w:b/>
        <w:sz w:val="14"/>
        <w:szCs w:val="14"/>
      </w:rPr>
      <w:t>Rámcová dohoda</w:t>
    </w:r>
  </w:p>
  <w:p w14:paraId="2ABAC234" w14:textId="77777777" w:rsidR="008979FB" w:rsidRPr="00C4263C" w:rsidRDefault="008979FB" w:rsidP="008979FB">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9B90733" w14:textId="77777777" w:rsidR="008979FB" w:rsidRPr="00C4263C" w:rsidRDefault="008979FB" w:rsidP="008979FB">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Pr="00A302B5">
      <w:rPr>
        <w:rFonts w:ascii="Verdana" w:eastAsia="Verdana" w:hAnsi="Verdana"/>
        <w:sz w:val="14"/>
        <w:szCs w:val="14"/>
      </w:rPr>
      <w:t>Odstranění dřevěných pražců u OŘ HKR 2025 - 2026</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629D862A" w:rsidR="00BE4461" w:rsidRPr="00C4263C" w:rsidRDefault="00BE4461" w:rsidP="0020503A">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DB244A" w:rsidRPr="00DB244A">
      <w:rPr>
        <w:rFonts w:ascii="Verdana" w:eastAsia="Verdana" w:hAnsi="Verdana"/>
        <w:sz w:val="14"/>
        <w:szCs w:val="14"/>
      </w:rPr>
      <w:t>Odstranění dřevěných pražců u OŘ HKR 2025 - 2026</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AC147" w14:textId="77777777" w:rsidR="0056606C" w:rsidRDefault="0056606C" w:rsidP="003706CB">
      <w:pPr>
        <w:spacing w:after="0" w:line="240" w:lineRule="auto"/>
      </w:pPr>
      <w:r>
        <w:separator/>
      </w:r>
    </w:p>
  </w:footnote>
  <w:footnote w:type="continuationSeparator" w:id="0">
    <w:p w14:paraId="1B6D9CB0" w14:textId="77777777" w:rsidR="0056606C" w:rsidRDefault="0056606C" w:rsidP="003706CB">
      <w:pPr>
        <w:spacing w:after="0" w:line="240" w:lineRule="auto"/>
      </w:pPr>
      <w:r>
        <w:continuationSeparator/>
      </w:r>
    </w:p>
  </w:footnote>
  <w:footnote w:type="continuationNotice" w:id="1">
    <w:p w14:paraId="21335676" w14:textId="77777777" w:rsidR="0056606C" w:rsidRDefault="005660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232840370" name="Obrázek 232840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68CCB8F0"/>
    <w:lvl w:ilvl="0" w:tplc="7E4EE808">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52029515">
    <w:abstractNumId w:val="19"/>
  </w:num>
  <w:num w:numId="2" w16cid:durableId="1720083961">
    <w:abstractNumId w:val="18"/>
  </w:num>
  <w:num w:numId="3" w16cid:durableId="1929608575">
    <w:abstractNumId w:val="1"/>
  </w:num>
  <w:num w:numId="4" w16cid:durableId="1754666294">
    <w:abstractNumId w:val="0"/>
  </w:num>
  <w:num w:numId="5" w16cid:durableId="828134476">
    <w:abstractNumId w:val="7"/>
  </w:num>
  <w:num w:numId="6" w16cid:durableId="1410349888">
    <w:abstractNumId w:val="6"/>
  </w:num>
  <w:num w:numId="7" w16cid:durableId="1299144705">
    <w:abstractNumId w:val="4"/>
  </w:num>
  <w:num w:numId="8" w16cid:durableId="423066206">
    <w:abstractNumId w:val="12"/>
  </w:num>
  <w:num w:numId="9" w16cid:durableId="1568682816">
    <w:abstractNumId w:val="11"/>
  </w:num>
  <w:num w:numId="10" w16cid:durableId="841362352">
    <w:abstractNumId w:val="15"/>
  </w:num>
  <w:num w:numId="11" w16cid:durableId="757362254">
    <w:abstractNumId w:val="16"/>
  </w:num>
  <w:num w:numId="12" w16cid:durableId="347677653">
    <w:abstractNumId w:val="2"/>
  </w:num>
  <w:num w:numId="13" w16cid:durableId="2130396318">
    <w:abstractNumId w:val="8"/>
  </w:num>
  <w:num w:numId="14" w16cid:durableId="633680543">
    <w:abstractNumId w:val="3"/>
  </w:num>
  <w:num w:numId="15" w16cid:durableId="811410133">
    <w:abstractNumId w:val="17"/>
  </w:num>
  <w:num w:numId="16" w16cid:durableId="1797799503">
    <w:abstractNumId w:val="5"/>
  </w:num>
  <w:num w:numId="17" w16cid:durableId="1995528415">
    <w:abstractNumId w:val="5"/>
    <w:lvlOverride w:ilvl="0">
      <w:startOverride w:val="1"/>
    </w:lvlOverride>
  </w:num>
  <w:num w:numId="18" w16cid:durableId="1492259630">
    <w:abstractNumId w:val="10"/>
  </w:num>
  <w:num w:numId="19" w16cid:durableId="1570114361">
    <w:abstractNumId w:val="13"/>
  </w:num>
  <w:num w:numId="20" w16cid:durableId="2116748516">
    <w:abstractNumId w:val="14"/>
  </w:num>
  <w:num w:numId="21" w16cid:durableId="190188023">
    <w:abstractNumId w:val="5"/>
    <w:lvlOverride w:ilvl="0">
      <w:startOverride w:val="1"/>
    </w:lvlOverride>
  </w:num>
  <w:num w:numId="22" w16cid:durableId="1284578288">
    <w:abstractNumId w:val="5"/>
    <w:lvlOverride w:ilvl="0">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álová Lenka, Ing.">
    <w15:presenceInfo w15:providerId="AD" w15:userId="S::KralovaLe@spravazeleznic.cz::1d6d9d70-aa47-479d-b18f-3a4b2a1f704b"/>
  </w15:person>
  <w15:person w15:author="Kudláček Filip, Mgr.">
    <w15:presenceInfo w15:providerId="AD" w15:userId="S-1-5-21-3656830906-3839017365-80349702-8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4465"/>
    <w:rsid w:val="000C5A20"/>
    <w:rsid w:val="000C66C3"/>
    <w:rsid w:val="000C7132"/>
    <w:rsid w:val="000C721F"/>
    <w:rsid w:val="000D282E"/>
    <w:rsid w:val="000D311D"/>
    <w:rsid w:val="000D59B0"/>
    <w:rsid w:val="000E2BEA"/>
    <w:rsid w:val="000E43FD"/>
    <w:rsid w:val="000E5DAD"/>
    <w:rsid w:val="000E733F"/>
    <w:rsid w:val="000F27BD"/>
    <w:rsid w:val="000F3CFB"/>
    <w:rsid w:val="000F65D4"/>
    <w:rsid w:val="000F687A"/>
    <w:rsid w:val="00102827"/>
    <w:rsid w:val="001039F6"/>
    <w:rsid w:val="00103AAA"/>
    <w:rsid w:val="00106B60"/>
    <w:rsid w:val="00107127"/>
    <w:rsid w:val="001102CA"/>
    <w:rsid w:val="00110C41"/>
    <w:rsid w:val="001119A2"/>
    <w:rsid w:val="00112ABE"/>
    <w:rsid w:val="00122AA9"/>
    <w:rsid w:val="001302AD"/>
    <w:rsid w:val="00137BD3"/>
    <w:rsid w:val="00141D25"/>
    <w:rsid w:val="0014732D"/>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B6808"/>
    <w:rsid w:val="001C7FC3"/>
    <w:rsid w:val="001D1085"/>
    <w:rsid w:val="001D2DB5"/>
    <w:rsid w:val="001D56E3"/>
    <w:rsid w:val="001D65ED"/>
    <w:rsid w:val="001E4EEF"/>
    <w:rsid w:val="001E5925"/>
    <w:rsid w:val="001F39B2"/>
    <w:rsid w:val="001F6C9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3335"/>
    <w:rsid w:val="00234A1E"/>
    <w:rsid w:val="00235018"/>
    <w:rsid w:val="00235366"/>
    <w:rsid w:val="00235748"/>
    <w:rsid w:val="0024069A"/>
    <w:rsid w:val="002422A1"/>
    <w:rsid w:val="00242EE0"/>
    <w:rsid w:val="00243002"/>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EBC"/>
    <w:rsid w:val="002D27B9"/>
    <w:rsid w:val="002D2D2B"/>
    <w:rsid w:val="002D4B8D"/>
    <w:rsid w:val="002D5EE8"/>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2FC"/>
    <w:rsid w:val="003D57E6"/>
    <w:rsid w:val="003E073B"/>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CEC"/>
    <w:rsid w:val="004A0D5B"/>
    <w:rsid w:val="004A0F48"/>
    <w:rsid w:val="004B0429"/>
    <w:rsid w:val="004B17F3"/>
    <w:rsid w:val="004B197D"/>
    <w:rsid w:val="004B71BA"/>
    <w:rsid w:val="004B744D"/>
    <w:rsid w:val="004B7A54"/>
    <w:rsid w:val="004C28AD"/>
    <w:rsid w:val="004C7C63"/>
    <w:rsid w:val="004D235B"/>
    <w:rsid w:val="004D2AC2"/>
    <w:rsid w:val="004D3F5F"/>
    <w:rsid w:val="004D3F6A"/>
    <w:rsid w:val="004D47B7"/>
    <w:rsid w:val="004E11CA"/>
    <w:rsid w:val="004F08D8"/>
    <w:rsid w:val="004F14F3"/>
    <w:rsid w:val="004F194C"/>
    <w:rsid w:val="004F22C3"/>
    <w:rsid w:val="004F7C35"/>
    <w:rsid w:val="005004F2"/>
    <w:rsid w:val="0050249A"/>
    <w:rsid w:val="005030F6"/>
    <w:rsid w:val="005166BE"/>
    <w:rsid w:val="00516A20"/>
    <w:rsid w:val="00520D2D"/>
    <w:rsid w:val="00521D9E"/>
    <w:rsid w:val="00523C78"/>
    <w:rsid w:val="00542302"/>
    <w:rsid w:val="0055436A"/>
    <w:rsid w:val="00560216"/>
    <w:rsid w:val="005623F0"/>
    <w:rsid w:val="00562A02"/>
    <w:rsid w:val="00562B90"/>
    <w:rsid w:val="00563670"/>
    <w:rsid w:val="0056606C"/>
    <w:rsid w:val="005663F0"/>
    <w:rsid w:val="00574368"/>
    <w:rsid w:val="005749EB"/>
    <w:rsid w:val="00582865"/>
    <w:rsid w:val="00596222"/>
    <w:rsid w:val="0059769D"/>
    <w:rsid w:val="005A3CD2"/>
    <w:rsid w:val="005A4E1A"/>
    <w:rsid w:val="005A7FBD"/>
    <w:rsid w:val="005B481C"/>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72"/>
    <w:rsid w:val="00616498"/>
    <w:rsid w:val="0062584C"/>
    <w:rsid w:val="00634660"/>
    <w:rsid w:val="0064125E"/>
    <w:rsid w:val="00643CE5"/>
    <w:rsid w:val="006452A8"/>
    <w:rsid w:val="00646FD3"/>
    <w:rsid w:val="00650C78"/>
    <w:rsid w:val="00652B0D"/>
    <w:rsid w:val="006653C8"/>
    <w:rsid w:val="0066668E"/>
    <w:rsid w:val="00670F37"/>
    <w:rsid w:val="00680163"/>
    <w:rsid w:val="0068231E"/>
    <w:rsid w:val="006848CF"/>
    <w:rsid w:val="00691A74"/>
    <w:rsid w:val="00691D92"/>
    <w:rsid w:val="00694A38"/>
    <w:rsid w:val="0069787C"/>
    <w:rsid w:val="006A0D45"/>
    <w:rsid w:val="006B0D7E"/>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373A3"/>
    <w:rsid w:val="0074181E"/>
    <w:rsid w:val="00754A3C"/>
    <w:rsid w:val="00762D8F"/>
    <w:rsid w:val="00764F8D"/>
    <w:rsid w:val="00770533"/>
    <w:rsid w:val="00772FF5"/>
    <w:rsid w:val="007747D8"/>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E084F"/>
    <w:rsid w:val="007E2B43"/>
    <w:rsid w:val="007E3252"/>
    <w:rsid w:val="007E4D04"/>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6E9F"/>
    <w:rsid w:val="0083786F"/>
    <w:rsid w:val="0083798C"/>
    <w:rsid w:val="00840301"/>
    <w:rsid w:val="00844542"/>
    <w:rsid w:val="0084459D"/>
    <w:rsid w:val="00846710"/>
    <w:rsid w:val="008512E5"/>
    <w:rsid w:val="0085363C"/>
    <w:rsid w:val="00856887"/>
    <w:rsid w:val="00860ADA"/>
    <w:rsid w:val="008611B5"/>
    <w:rsid w:val="00862A84"/>
    <w:rsid w:val="00863373"/>
    <w:rsid w:val="008652C6"/>
    <w:rsid w:val="00865640"/>
    <w:rsid w:val="0087020A"/>
    <w:rsid w:val="00870DA1"/>
    <w:rsid w:val="00870DF7"/>
    <w:rsid w:val="008741BE"/>
    <w:rsid w:val="00876588"/>
    <w:rsid w:val="00877756"/>
    <w:rsid w:val="00877AFF"/>
    <w:rsid w:val="00882AC3"/>
    <w:rsid w:val="00885EE8"/>
    <w:rsid w:val="00893409"/>
    <w:rsid w:val="008942BE"/>
    <w:rsid w:val="00894353"/>
    <w:rsid w:val="008964E3"/>
    <w:rsid w:val="008979FB"/>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26680"/>
    <w:rsid w:val="009313FD"/>
    <w:rsid w:val="00933111"/>
    <w:rsid w:val="00935480"/>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0EC3"/>
    <w:rsid w:val="009B1696"/>
    <w:rsid w:val="009B348A"/>
    <w:rsid w:val="009B7A3E"/>
    <w:rsid w:val="009C03C7"/>
    <w:rsid w:val="009C0842"/>
    <w:rsid w:val="009C1FB5"/>
    <w:rsid w:val="009C5F7B"/>
    <w:rsid w:val="009C7D98"/>
    <w:rsid w:val="009E572A"/>
    <w:rsid w:val="009E703A"/>
    <w:rsid w:val="009F00BF"/>
    <w:rsid w:val="009F427B"/>
    <w:rsid w:val="00A0266A"/>
    <w:rsid w:val="00A02B02"/>
    <w:rsid w:val="00A050FF"/>
    <w:rsid w:val="00A107ED"/>
    <w:rsid w:val="00A1363F"/>
    <w:rsid w:val="00A302B5"/>
    <w:rsid w:val="00A316C8"/>
    <w:rsid w:val="00A40668"/>
    <w:rsid w:val="00A4188D"/>
    <w:rsid w:val="00A448C4"/>
    <w:rsid w:val="00A46AAE"/>
    <w:rsid w:val="00A51CDF"/>
    <w:rsid w:val="00A5266B"/>
    <w:rsid w:val="00A57C20"/>
    <w:rsid w:val="00A65FE9"/>
    <w:rsid w:val="00A737C1"/>
    <w:rsid w:val="00A73C6F"/>
    <w:rsid w:val="00A76E88"/>
    <w:rsid w:val="00A77CA7"/>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D7524"/>
    <w:rsid w:val="00AE146B"/>
    <w:rsid w:val="00AE20A6"/>
    <w:rsid w:val="00AE25F7"/>
    <w:rsid w:val="00AE3C39"/>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3C04"/>
    <w:rsid w:val="00B55A40"/>
    <w:rsid w:val="00B55BD0"/>
    <w:rsid w:val="00B63F9B"/>
    <w:rsid w:val="00B650B0"/>
    <w:rsid w:val="00B6542B"/>
    <w:rsid w:val="00B702D2"/>
    <w:rsid w:val="00B70DFC"/>
    <w:rsid w:val="00B75EFA"/>
    <w:rsid w:val="00B84937"/>
    <w:rsid w:val="00B91D42"/>
    <w:rsid w:val="00B93EB9"/>
    <w:rsid w:val="00B94C91"/>
    <w:rsid w:val="00B95180"/>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7195"/>
    <w:rsid w:val="00BE24DE"/>
    <w:rsid w:val="00BE4461"/>
    <w:rsid w:val="00BE6518"/>
    <w:rsid w:val="00BE7269"/>
    <w:rsid w:val="00BF5DCE"/>
    <w:rsid w:val="00C01FDB"/>
    <w:rsid w:val="00C10A21"/>
    <w:rsid w:val="00C16FD1"/>
    <w:rsid w:val="00C234E9"/>
    <w:rsid w:val="00C23D3E"/>
    <w:rsid w:val="00C24777"/>
    <w:rsid w:val="00C255A8"/>
    <w:rsid w:val="00C31031"/>
    <w:rsid w:val="00C3151C"/>
    <w:rsid w:val="00C32A22"/>
    <w:rsid w:val="00C37BD0"/>
    <w:rsid w:val="00C4263C"/>
    <w:rsid w:val="00C42912"/>
    <w:rsid w:val="00C43F40"/>
    <w:rsid w:val="00C448C0"/>
    <w:rsid w:val="00C506C3"/>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40698"/>
    <w:rsid w:val="00D45DCA"/>
    <w:rsid w:val="00D47285"/>
    <w:rsid w:val="00D5313F"/>
    <w:rsid w:val="00D53F97"/>
    <w:rsid w:val="00D671E2"/>
    <w:rsid w:val="00D72725"/>
    <w:rsid w:val="00D734CC"/>
    <w:rsid w:val="00D73DCF"/>
    <w:rsid w:val="00D762D7"/>
    <w:rsid w:val="00D80FF1"/>
    <w:rsid w:val="00D85A2F"/>
    <w:rsid w:val="00D87598"/>
    <w:rsid w:val="00D90A79"/>
    <w:rsid w:val="00D97787"/>
    <w:rsid w:val="00D97C72"/>
    <w:rsid w:val="00DA0469"/>
    <w:rsid w:val="00DB027B"/>
    <w:rsid w:val="00DB244A"/>
    <w:rsid w:val="00DB33CD"/>
    <w:rsid w:val="00DB7EB5"/>
    <w:rsid w:val="00DC2D4A"/>
    <w:rsid w:val="00DC4AD5"/>
    <w:rsid w:val="00DC58E3"/>
    <w:rsid w:val="00DC74BD"/>
    <w:rsid w:val="00DD11E3"/>
    <w:rsid w:val="00DD1F5B"/>
    <w:rsid w:val="00DD24D6"/>
    <w:rsid w:val="00DD2D34"/>
    <w:rsid w:val="00DD3DC8"/>
    <w:rsid w:val="00DD7514"/>
    <w:rsid w:val="00DE200D"/>
    <w:rsid w:val="00DE282C"/>
    <w:rsid w:val="00DE3589"/>
    <w:rsid w:val="00DE3792"/>
    <w:rsid w:val="00DE71EB"/>
    <w:rsid w:val="00DE7BD9"/>
    <w:rsid w:val="00DF1640"/>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0A1D"/>
    <w:rsid w:val="00E71957"/>
    <w:rsid w:val="00E746F8"/>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6572"/>
    <w:rsid w:val="00ED7AEE"/>
    <w:rsid w:val="00ED7EDC"/>
    <w:rsid w:val="00EE07E0"/>
    <w:rsid w:val="00EE18A0"/>
    <w:rsid w:val="00EE77D8"/>
    <w:rsid w:val="00EE7FBF"/>
    <w:rsid w:val="00EF37C0"/>
    <w:rsid w:val="00EF6DED"/>
    <w:rsid w:val="00EF7E80"/>
    <w:rsid w:val="00F0448F"/>
    <w:rsid w:val="00F04558"/>
    <w:rsid w:val="00F04A6E"/>
    <w:rsid w:val="00F05A92"/>
    <w:rsid w:val="00F06B6C"/>
    <w:rsid w:val="00F06DA5"/>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76927"/>
    <w:rsid w:val="00F832D7"/>
    <w:rsid w:val="00F84A35"/>
    <w:rsid w:val="00F86FF3"/>
    <w:rsid w:val="00F93851"/>
    <w:rsid w:val="00F953C9"/>
    <w:rsid w:val="00F9718B"/>
    <w:rsid w:val="00FA06EE"/>
    <w:rsid w:val="00FA2398"/>
    <w:rsid w:val="00FA44EF"/>
    <w:rsid w:val="00FA77AC"/>
    <w:rsid w:val="00FA7929"/>
    <w:rsid w:val="00FA799E"/>
    <w:rsid w:val="00FB0452"/>
    <w:rsid w:val="00FB062D"/>
    <w:rsid w:val="00FB2D4F"/>
    <w:rsid w:val="00FB3281"/>
    <w:rsid w:val="00FC798F"/>
    <w:rsid w:val="00FD1161"/>
    <w:rsid w:val="00FD5CE1"/>
    <w:rsid w:val="00FE030D"/>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E3C39"/>
    <w:pPr>
      <w:numPr>
        <w:numId w:val="16"/>
      </w:numPr>
      <w:ind w:hanging="1080"/>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DD44DE65-1C42-4EBE-9030-11021D510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4864</Words>
  <Characters>28699</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Králová Lenka, Ing.</cp:lastModifiedBy>
  <cp:revision>9</cp:revision>
  <cp:lastPrinted>2018-11-08T08:22:00Z</cp:lastPrinted>
  <dcterms:created xsi:type="dcterms:W3CDTF">2024-10-09T07:54:00Z</dcterms:created>
  <dcterms:modified xsi:type="dcterms:W3CDTF">2024-10-18T07:00:00Z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